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96F" w:rsidRDefault="0005296F" w:rsidP="00913057">
      <w:pPr>
        <w:pStyle w:val="NormalWeb"/>
        <w:jc w:val="center"/>
        <w:rPr>
          <w:rStyle w:val="Strong"/>
          <w:color w:val="E36C0A" w:themeColor="accent6" w:themeShade="BF"/>
          <w:sz w:val="42"/>
        </w:rPr>
      </w:pPr>
    </w:p>
    <w:p w:rsidR="00913057" w:rsidRPr="00F42BA4" w:rsidRDefault="00913057" w:rsidP="00913057">
      <w:pPr>
        <w:pStyle w:val="NormalWeb"/>
        <w:jc w:val="center"/>
        <w:rPr>
          <w:color w:val="E36C0A" w:themeColor="accent6" w:themeShade="BF"/>
          <w:sz w:val="42"/>
        </w:rPr>
      </w:pPr>
      <w:r w:rsidRPr="00F42BA4">
        <w:rPr>
          <w:rStyle w:val="Strong"/>
          <w:color w:val="E36C0A" w:themeColor="accent6" w:themeShade="BF"/>
          <w:sz w:val="42"/>
        </w:rPr>
        <w:t>Liễm Âm vấn tình</w:t>
      </w:r>
    </w:p>
    <w:p w:rsidR="00913057" w:rsidRPr="00F42BA4" w:rsidRDefault="00913057" w:rsidP="00913057">
      <w:pPr>
        <w:pStyle w:val="NormalWeb"/>
        <w:jc w:val="center"/>
        <w:rPr>
          <w:sz w:val="26"/>
        </w:rPr>
      </w:pPr>
      <w:r w:rsidRPr="00F42BA4">
        <w:rPr>
          <w:rStyle w:val="Strong"/>
          <w:sz w:val="26"/>
        </w:rPr>
        <w:t>Thể loại:</w:t>
      </w:r>
      <w:r w:rsidRPr="00F42BA4">
        <w:rPr>
          <w:sz w:val="26"/>
        </w:rPr>
        <w:t xml:space="preserve"> Đam mỹ tiểu thuyết – Cổ phong nhã vận</w:t>
      </w:r>
    </w:p>
    <w:p w:rsidR="00913057" w:rsidRPr="00F42BA4" w:rsidRDefault="00913057" w:rsidP="00913057">
      <w:pPr>
        <w:pStyle w:val="NormalWeb"/>
        <w:jc w:val="center"/>
        <w:rPr>
          <w:sz w:val="26"/>
        </w:rPr>
      </w:pPr>
      <w:r w:rsidRPr="00F42BA4">
        <w:rPr>
          <w:rStyle w:val="Strong"/>
          <w:sz w:val="26"/>
        </w:rPr>
        <w:t>Tác giả:</w:t>
      </w:r>
      <w:r w:rsidR="00F42BA4" w:rsidRPr="00F42BA4">
        <w:rPr>
          <w:sz w:val="26"/>
        </w:rPr>
        <w:t xml:space="preserve"> Ả</w:t>
      </w:r>
      <w:r w:rsidRPr="00F42BA4">
        <w:rPr>
          <w:sz w:val="26"/>
        </w:rPr>
        <w:t>m Dạ Nguyệt</w:t>
      </w:r>
    </w:p>
    <w:p w:rsidR="00913057" w:rsidRPr="00F42BA4" w:rsidRDefault="00913057" w:rsidP="00913057">
      <w:pPr>
        <w:pStyle w:val="NormalWeb"/>
        <w:jc w:val="center"/>
        <w:rPr>
          <w:sz w:val="26"/>
        </w:rPr>
      </w:pPr>
      <w:r w:rsidRPr="00F42BA4">
        <w:rPr>
          <w:rStyle w:val="Strong"/>
          <w:sz w:val="26"/>
        </w:rPr>
        <w:t xml:space="preserve">Tình trạng: </w:t>
      </w:r>
      <w:r w:rsidRPr="00F42BA4">
        <w:rPr>
          <w:sz w:val="26"/>
        </w:rPr>
        <w:t>Hoàn</w:t>
      </w:r>
    </w:p>
    <w:p w:rsidR="00913057" w:rsidRPr="00F42BA4" w:rsidRDefault="00913057" w:rsidP="00913057">
      <w:pPr>
        <w:pStyle w:val="NormalWeb"/>
        <w:jc w:val="center"/>
        <w:rPr>
          <w:sz w:val="26"/>
        </w:rPr>
      </w:pPr>
      <w:r w:rsidRPr="00F42BA4">
        <w:rPr>
          <w:rStyle w:val="Strong"/>
          <w:sz w:val="26"/>
        </w:rPr>
        <w:t>Độ dài:</w:t>
      </w:r>
      <w:r w:rsidRPr="00F42BA4">
        <w:rPr>
          <w:sz w:val="26"/>
        </w:rPr>
        <w:t xml:space="preserve"> </w:t>
      </w:r>
      <w:r w:rsidR="00D3453B" w:rsidRPr="00F42BA4">
        <w:rPr>
          <w:sz w:val="26"/>
        </w:rPr>
        <w:t>19</w:t>
      </w:r>
      <w:r w:rsidRPr="00F42BA4">
        <w:rPr>
          <w:sz w:val="26"/>
        </w:rPr>
        <w:t xml:space="preserve"> chương</w:t>
      </w:r>
    </w:p>
    <w:p w:rsidR="00913057" w:rsidRPr="00F42BA4" w:rsidRDefault="00913057" w:rsidP="00913057">
      <w:pPr>
        <w:pStyle w:val="NormalWeb"/>
        <w:jc w:val="center"/>
        <w:rPr>
          <w:sz w:val="26"/>
        </w:rPr>
      </w:pPr>
      <w:r w:rsidRPr="00F42BA4">
        <w:rPr>
          <w:rStyle w:val="Strong"/>
          <w:sz w:val="26"/>
        </w:rPr>
        <w:t>Translator:</w:t>
      </w:r>
      <w:r w:rsidRPr="00F42BA4">
        <w:rPr>
          <w:sz w:val="26"/>
        </w:rPr>
        <w:t xml:space="preserve"> QT đại hiệp</w:t>
      </w:r>
    </w:p>
    <w:p w:rsidR="00913057" w:rsidRPr="00F42BA4" w:rsidRDefault="00913057" w:rsidP="00913057">
      <w:pPr>
        <w:pStyle w:val="NormalWeb"/>
        <w:jc w:val="center"/>
        <w:rPr>
          <w:sz w:val="26"/>
        </w:rPr>
      </w:pPr>
      <w:r w:rsidRPr="00F42BA4">
        <w:rPr>
          <w:rStyle w:val="Strong"/>
          <w:sz w:val="26"/>
        </w:rPr>
        <w:t xml:space="preserve">Editor: </w:t>
      </w:r>
      <w:r w:rsidRPr="00F42BA4">
        <w:rPr>
          <w:sz w:val="26"/>
        </w:rPr>
        <w:t>VQ – Vương lão gia</w:t>
      </w:r>
    </w:p>
    <w:p w:rsidR="00B233C9" w:rsidRPr="00F42BA4" w:rsidRDefault="00B233C9" w:rsidP="00B233C9">
      <w:pPr>
        <w:pStyle w:val="NormalWeb"/>
        <w:jc w:val="center"/>
        <w:rPr>
          <w:sz w:val="26"/>
        </w:rPr>
      </w:pPr>
      <w:r w:rsidRPr="00F42BA4">
        <w:rPr>
          <w:sz w:val="26"/>
        </w:rPr>
        <w:t xml:space="preserve">( </w:t>
      </w:r>
      <w:hyperlink r:id="rId6" w:history="1">
        <w:r w:rsidRPr="00F42BA4">
          <w:rPr>
            <w:rStyle w:val="Hyperlink"/>
            <w:sz w:val="26"/>
          </w:rPr>
          <w:t>http://minqiu.wordpress.com/</w:t>
        </w:r>
      </w:hyperlink>
      <w:r w:rsidRPr="00F42BA4">
        <w:rPr>
          <w:sz w:val="26"/>
        </w:rPr>
        <w:t xml:space="preserve"> )</w:t>
      </w:r>
    </w:p>
    <w:p w:rsidR="00913057" w:rsidRPr="00F42BA4" w:rsidRDefault="00913057" w:rsidP="00913057">
      <w:pPr>
        <w:pStyle w:val="NormalWeb"/>
        <w:jc w:val="center"/>
        <w:rPr>
          <w:sz w:val="26"/>
        </w:rPr>
      </w:pPr>
      <w:r w:rsidRPr="00F42BA4">
        <w:rPr>
          <w:rStyle w:val="Strong"/>
          <w:sz w:val="26"/>
        </w:rPr>
        <w:t>Beta Reader:</w:t>
      </w:r>
      <w:r w:rsidRPr="00F42BA4">
        <w:rPr>
          <w:sz w:val="26"/>
        </w:rPr>
        <w:t xml:space="preserve"> Mặc Nhiên (Aki)</w:t>
      </w:r>
    </w:p>
    <w:p w:rsidR="00913057" w:rsidRPr="00F42BA4" w:rsidRDefault="00913057" w:rsidP="00913057">
      <w:pPr>
        <w:pStyle w:val="NormalWeb"/>
        <w:jc w:val="center"/>
        <w:rPr>
          <w:sz w:val="26"/>
        </w:rPr>
      </w:pPr>
      <w:r w:rsidRPr="00F42BA4">
        <w:rPr>
          <w:sz w:val="26"/>
        </w:rPr>
        <w:t>--------------------------------------------</w:t>
      </w:r>
    </w:p>
    <w:p w:rsidR="00B233C9" w:rsidRPr="00F42BA4" w:rsidRDefault="00B233C9" w:rsidP="00B233C9">
      <w:pPr>
        <w:pStyle w:val="NormalWeb"/>
        <w:jc w:val="center"/>
        <w:rPr>
          <w:sz w:val="26"/>
        </w:rPr>
      </w:pPr>
      <w:r w:rsidRPr="00F42BA4">
        <w:rPr>
          <w:b/>
          <w:sz w:val="26"/>
        </w:rPr>
        <w:t>Note:</w:t>
      </w:r>
      <w:r w:rsidRPr="00F42BA4">
        <w:rPr>
          <w:sz w:val="26"/>
        </w:rPr>
        <w:t xml:space="preserve"> Từ chương 1 đến chương 5 xin mời sang blog của Tiểu Thiên Thiên xem. Lão gia edit từ chương 6 nên ta cũng chỉ làm bản word từ chương 6.</w:t>
      </w:r>
    </w:p>
    <w:p w:rsidR="00B233C9" w:rsidRPr="00F42BA4" w:rsidRDefault="00B233C9" w:rsidP="00B233C9">
      <w:pPr>
        <w:pStyle w:val="NormalWeb"/>
        <w:jc w:val="center"/>
        <w:rPr>
          <w:sz w:val="26"/>
        </w:rPr>
      </w:pPr>
      <w:r w:rsidRPr="00F42BA4">
        <w:rPr>
          <w:sz w:val="26"/>
        </w:rPr>
        <w:t xml:space="preserve">Link: </w:t>
      </w:r>
      <w:hyperlink r:id="rId7" w:tgtFrame="_blank" w:history="1">
        <w:r w:rsidRPr="00F42BA4">
          <w:rPr>
            <w:rStyle w:val="Hyperlink"/>
            <w:sz w:val="26"/>
          </w:rPr>
          <w:t>http://tieuthienthien.wordpress.com/</w:t>
        </w:r>
      </w:hyperlink>
    </w:p>
    <w:p w:rsidR="00B233C9" w:rsidRPr="00F42BA4" w:rsidRDefault="00B233C9" w:rsidP="00B233C9">
      <w:pPr>
        <w:pStyle w:val="NormalWeb"/>
        <w:jc w:val="center"/>
        <w:rPr>
          <w:rStyle w:val="Strong"/>
          <w:sz w:val="26"/>
        </w:rPr>
      </w:pPr>
      <w:r w:rsidRPr="00F42BA4">
        <w:rPr>
          <w:rStyle w:val="Strong"/>
          <w:sz w:val="26"/>
        </w:rPr>
        <w:t>----------------------------------------------</w:t>
      </w:r>
    </w:p>
    <w:p w:rsidR="00913057" w:rsidRPr="00F42BA4" w:rsidRDefault="00913057" w:rsidP="00913057">
      <w:pPr>
        <w:pStyle w:val="NormalWeb"/>
        <w:rPr>
          <w:sz w:val="26"/>
        </w:rPr>
      </w:pPr>
      <w:r w:rsidRPr="00F42BA4">
        <w:rPr>
          <w:rStyle w:val="Strong"/>
          <w:color w:val="FF6600"/>
          <w:sz w:val="26"/>
        </w:rPr>
        <w:t>Đệ lục chương:</w:t>
      </w:r>
    </w:p>
    <w:p w:rsidR="00913057" w:rsidRPr="00F42BA4" w:rsidRDefault="00913057" w:rsidP="00913057">
      <w:pPr>
        <w:pStyle w:val="NormalWeb"/>
        <w:rPr>
          <w:sz w:val="26"/>
        </w:rPr>
      </w:pPr>
      <w:r w:rsidRPr="00F42BA4">
        <w:rPr>
          <w:sz w:val="26"/>
        </w:rPr>
        <w:t>Liễm âm vừa cúi đầu vừa xoa mặt ra khỏi Thanh Phong quán, phó dịch đi theo vội chạy ra đón, đột nhiên thoáng nhìn thấy một vệt đỏ trên mặt hắn, thầm nghĩ: Sao trên mặt Vương gia lại có vệt đỏ hình dấu tay thế kia? Chẳng lẽ bị người đánh? Không thể đi! Ai dám đánh Lục Vương gia của chúng ta a? Lục vương gia của ta thân là người có quyền thế nhất đương triều! Dậm chân một cái là khiến cả vua và dân chúng chấn động, ai có lá gan to như vậy để cho hắn ăn một tát chứ? Nhưng mà trên mặt kia đúng là bị người ta tát a? Trong lòng tuy có nghi hoặc, nhưng cũng không dám hỏi nhiều, chạy nhanh đến  giúp Liễm Âm lên kiệu, miệng quát: “Hồi phủ!”</w:t>
      </w:r>
    </w:p>
    <w:p w:rsidR="00913057" w:rsidRPr="00F42BA4" w:rsidRDefault="00913057" w:rsidP="00913057">
      <w:pPr>
        <w:pStyle w:val="NormalWeb"/>
        <w:rPr>
          <w:sz w:val="26"/>
        </w:rPr>
      </w:pPr>
      <w:r w:rsidRPr="00F42BA4">
        <w:rPr>
          <w:sz w:val="26"/>
        </w:rPr>
        <w:lastRenderedPageBreak/>
        <w:t>Liễm Âm ngồi ở trong kiệu, nhẹ nhàng xoa xoa vết tích trên mặt, đầu ngón tay chạm nhẹ vào da thịt cũng có chút đau, khẽ nhíu mày: xuống tay thực hung hãn, đánh nặng như vậy, hắn sợ là hận mình đến chết ! Trong lòng một trận phiền muộn, yên lặng không nói gì.</w:t>
      </w:r>
    </w:p>
    <w:p w:rsidR="00913057" w:rsidRPr="00F42BA4" w:rsidRDefault="00913057" w:rsidP="00913057">
      <w:pPr>
        <w:pStyle w:val="NormalWeb"/>
        <w:rPr>
          <w:sz w:val="26"/>
        </w:rPr>
      </w:pPr>
      <w:r w:rsidRPr="00F42BA4">
        <w:rPr>
          <w:sz w:val="26"/>
        </w:rPr>
        <w:t>Về đến phủ, ba chân bốn cẳng  vào thư phòng, đi đến đối diện bức tường treo tranh họa Khanh nhi, ngẩn ngơ nhìn người trong tranh, nhẹ nhàng chạm vào khuôn mặt nàng khẽ nói: “Khanh nhi, Khanh nhi, có phải là nàng không? Là nàng trên trời vì thương xót ta, lại để cho ta thấy nàng  sao?” Rồi lại lắc đầu: “Không, hắn không phải nàng, không, không phải!” Nói xong, lảo đảo lui hai bước, xoay người bước đến trước cửa sổ, ngơ ngác nhìn ngoài khung cửa, nhìn sắc trời tối dần mà ngẩn người.</w:t>
      </w:r>
    </w:p>
    <w:p w:rsidR="00913057" w:rsidRPr="00F42BA4" w:rsidRDefault="00913057" w:rsidP="00913057">
      <w:pPr>
        <w:pStyle w:val="NormalWeb"/>
        <w:rPr>
          <w:sz w:val="26"/>
        </w:rPr>
      </w:pPr>
      <w:r w:rsidRPr="00F42BA4">
        <w:rPr>
          <w:sz w:val="26"/>
        </w:rPr>
        <w:t>“Vương gia!” Một tiếng gọi khẽ, Liễm Âm quay đầu lại, lại thấy Vân – ảnh vệ của mình đang cầm một hạp thuốc cao, không biết từ lúc nào đã đứng sau lưng: “Vân, có việc gì không?”</w:t>
      </w:r>
    </w:p>
    <w:p w:rsidR="00913057" w:rsidRPr="00F42BA4" w:rsidRDefault="00913057" w:rsidP="00913057">
      <w:pPr>
        <w:pStyle w:val="NormalWeb"/>
        <w:rPr>
          <w:sz w:val="26"/>
        </w:rPr>
      </w:pPr>
      <w:r w:rsidRPr="00F42BA4">
        <w:rPr>
          <w:sz w:val="26"/>
        </w:rPr>
        <w:t>“Vương gia, vết thương trên mặt ngài  tốt nhất vẫn nên bôi dược, bằng không ngày mai lâm triều sẽ thành trò cười!” Vân vẻ mặt chế nhạo mà cười, nói: “Nghĩ thấy Lục vương gia của chúng ta ta chỉ hôn mỹ nhân một chút,  liền ăn hai cái tát nhớ đời của mỹ nhân, nếu truyền ra, Thanh danh một đời Vương gia đều sẽ bị hủy!”</w:t>
      </w:r>
    </w:p>
    <w:p w:rsidR="00913057" w:rsidRPr="00F42BA4" w:rsidRDefault="00913057" w:rsidP="00913057">
      <w:pPr>
        <w:pStyle w:val="NormalWeb"/>
        <w:rPr>
          <w:sz w:val="26"/>
        </w:rPr>
      </w:pPr>
      <w:r w:rsidRPr="00F42BA4">
        <w:rPr>
          <w:sz w:val="26"/>
        </w:rPr>
        <w:t>“Ngươi!” Liễm Âm nhìn thấy cái vẻ mặt đắc ý kia, oán hận xoay người đi không thèm nói, trong lòng thầm hận chính mình lúc trước vì cái gì tuyển hắn làm ảnh vệ cơ chứ!</w:t>
      </w:r>
    </w:p>
    <w:p w:rsidR="00913057" w:rsidRPr="00F42BA4" w:rsidRDefault="00913057" w:rsidP="00913057">
      <w:pPr>
        <w:pStyle w:val="NormalWeb"/>
        <w:rPr>
          <w:sz w:val="26"/>
        </w:rPr>
      </w:pPr>
      <w:r w:rsidRPr="00F42BA4">
        <w:rPr>
          <w:sz w:val="26"/>
        </w:rPr>
        <w:t>“Ngài đừng có lườm ta, tất cả những gì ta nói đều là thật!”, nhớ tới ở sau vườn Thanh Phong quán, lúc đó hắn tránh ở góc tường theo dõi tình hình, Vân che miệng, nhịn cười nói: “Ta nói Vương gia, ngài nếu là muốn  tiểu quan nhân kia, ta tối nay có thể đem hắn đến gường cho ngươi, thế nào? Chỉ cần ngài nói một câu!”</w:t>
      </w:r>
    </w:p>
    <w:p w:rsidR="00913057" w:rsidRPr="00F42BA4" w:rsidRDefault="00913057" w:rsidP="00913057">
      <w:pPr>
        <w:pStyle w:val="NormalWeb"/>
        <w:rPr>
          <w:sz w:val="26"/>
        </w:rPr>
      </w:pPr>
      <w:r w:rsidRPr="00F42BA4">
        <w:rPr>
          <w:sz w:val="26"/>
        </w:rPr>
        <w:t>“Tới địa ngục đi!” Liễm Âm tức giận đấm hắn một cái nói: “Ngươi không cần bậy bạ, ta với hắn không phải là cái ngươi đang nghĩ!”</w:t>
      </w:r>
    </w:p>
    <w:p w:rsidR="00913057" w:rsidRPr="00F42BA4" w:rsidRDefault="00913057" w:rsidP="00913057">
      <w:pPr>
        <w:pStyle w:val="NormalWeb"/>
        <w:rPr>
          <w:sz w:val="26"/>
        </w:rPr>
      </w:pPr>
      <w:r w:rsidRPr="00F42BA4">
        <w:rPr>
          <w:sz w:val="26"/>
        </w:rPr>
        <w:t>“Chẳng phải ngài muốn vui vẻ a? Chúng ta đều là nam nhân, ngài nghĩ cái gì, ta đều hiểu được!” Vân cố nén cười, nghiêm trang nói.</w:t>
      </w:r>
    </w:p>
    <w:p w:rsidR="00913057" w:rsidRPr="00F42BA4" w:rsidRDefault="00913057" w:rsidP="00913057">
      <w:pPr>
        <w:pStyle w:val="NormalWeb"/>
        <w:rPr>
          <w:sz w:val="26"/>
        </w:rPr>
      </w:pPr>
      <w:r w:rsidRPr="00F42BA4">
        <w:rPr>
          <w:sz w:val="26"/>
        </w:rPr>
        <w:t>“Phải không? Ta đây nói cho Mai Hương, ngươi muốn vui vẻ!” Liễm Âm trêu tức nhìn  Vân, Vân sắc mặt quả nhiên biến đổi, vẻ mặt đau khổ nói: “Vương gia, ngài chớ nói bậy bạ với Mai Hương, ta đã ba mươi, thật vất vả tìm được nữ nhân nguyện ý gả cho ta, ngài thương xót ta đi, ngàn vạn lần không cần phá hoại thanh danh của ta a!”</w:t>
      </w:r>
    </w:p>
    <w:p w:rsidR="00913057" w:rsidRPr="00F42BA4" w:rsidRDefault="00913057" w:rsidP="00913057">
      <w:pPr>
        <w:pStyle w:val="NormalWeb"/>
        <w:rPr>
          <w:sz w:val="26"/>
        </w:rPr>
      </w:pPr>
      <w:r w:rsidRPr="00F42BA4">
        <w:rPr>
          <w:sz w:val="26"/>
        </w:rPr>
        <w:t>“Ngươi còn có thanh danh? Thanh danh của ngươi vốn không có! Lãng Đằng Vân!” Liễm Âm tức giận khinh bỉ nói.</w:t>
      </w:r>
    </w:p>
    <w:p w:rsidR="00913057" w:rsidRPr="00F42BA4" w:rsidRDefault="00913057" w:rsidP="00913057">
      <w:pPr>
        <w:pStyle w:val="NormalWeb"/>
        <w:rPr>
          <w:sz w:val="26"/>
        </w:rPr>
      </w:pPr>
      <w:r w:rsidRPr="00F42BA4">
        <w:rPr>
          <w:sz w:val="26"/>
        </w:rPr>
        <w:lastRenderedPageBreak/>
        <w:t>Thấy Liễm Âm gọi cả tên hiệu của mình ra, Vân vội vã nói: “Vương gia, từ lúc có Mai Hương, ta đã cải tà quy chính, tái không đi qua mấy chỗ làng chơi, ngài cũng không thể vu khống ta!”</w:t>
      </w:r>
    </w:p>
    <w:p w:rsidR="00913057" w:rsidRPr="00F42BA4" w:rsidRDefault="00913057" w:rsidP="00913057">
      <w:pPr>
        <w:pStyle w:val="NormalWeb"/>
        <w:rPr>
          <w:sz w:val="26"/>
        </w:rPr>
      </w:pPr>
      <w:r w:rsidRPr="00F42BA4">
        <w:rPr>
          <w:sz w:val="26"/>
        </w:rPr>
        <w:t>Thấy hắn vội vã, Liễm Âm khẽ cười nói: “Nhanh đi tìm Mai Hương của ngươi nói một tiếng đi, bằng không tìm không thấy ngươi, còn không phát hỏa !”</w:t>
      </w:r>
    </w:p>
    <w:p w:rsidR="00913057" w:rsidRPr="00F42BA4" w:rsidRDefault="00913057" w:rsidP="00913057">
      <w:pPr>
        <w:pStyle w:val="NormalWeb"/>
        <w:rPr>
          <w:sz w:val="26"/>
        </w:rPr>
      </w:pPr>
      <w:r w:rsidRPr="00F42BA4">
        <w:rPr>
          <w:sz w:val="26"/>
        </w:rPr>
        <w:t>Vân vừa nghĩ tới hôm nay đi không có báo trước cho Mai Hương, sợ tới mức vội la lên “Nguy rồi!” Liền quay lưng chạy đi.</w:t>
      </w:r>
    </w:p>
    <w:p w:rsidR="00913057" w:rsidRPr="00F42BA4" w:rsidRDefault="00913057" w:rsidP="00913057">
      <w:pPr>
        <w:pStyle w:val="NormalWeb"/>
        <w:rPr>
          <w:sz w:val="26"/>
        </w:rPr>
      </w:pPr>
      <w:r w:rsidRPr="00F42BA4">
        <w:rPr>
          <w:sz w:val="26"/>
        </w:rPr>
        <w:t>Ánh trăng tựa như dòng nước, tĩnh tĩnh mà lan tràn trên song cửa sổ. Xuyên qua một làn trường lụa mỏng manh, Liễm Âm giữa đám sương mù lại nhìn thấy một bóng người như tiên như mị  từ ngoài cửa sổ phiêu nhiên nhi lai &lt;bồng bềnh lướt qua&gt;, nhẹ nhàng dừng ở trước giường.</w:t>
      </w:r>
    </w:p>
    <w:p w:rsidR="00913057" w:rsidRPr="00F42BA4" w:rsidRDefault="00913057" w:rsidP="00913057">
      <w:pPr>
        <w:pStyle w:val="NormalWeb"/>
        <w:rPr>
          <w:sz w:val="26"/>
        </w:rPr>
      </w:pPr>
      <w:r w:rsidRPr="00F42BA4">
        <w:rPr>
          <w:sz w:val="26"/>
        </w:rPr>
        <w:t>Liễm Âm nghi hoặc vén trướng mạn, bộ dáng trước mặt rõ ràng là Khanh nhi, nhất thời kíc</w:t>
      </w:r>
      <w:r w:rsidR="00843C2A" w:rsidRPr="00F42BA4">
        <w:rPr>
          <w:sz w:val="26"/>
        </w:rPr>
        <w:t>h động nói: “Khanh nhi, là nàng</w:t>
      </w:r>
      <w:r w:rsidRPr="00F42BA4">
        <w:rPr>
          <w:sz w:val="26"/>
        </w:rPr>
        <w:t>!” Đang muốn đứng dậy ôm nàng. Một trận khói nhẹ thổi qua, hình bóng trước mặt lại là Sở Thanh Phong.</w:t>
      </w:r>
    </w:p>
    <w:p w:rsidR="00913057" w:rsidRPr="00F42BA4" w:rsidRDefault="00913057" w:rsidP="00913057">
      <w:pPr>
        <w:pStyle w:val="NormalWeb"/>
        <w:rPr>
          <w:sz w:val="26"/>
        </w:rPr>
      </w:pPr>
      <w:r w:rsidRPr="00F42BA4">
        <w:rPr>
          <w:sz w:val="26"/>
        </w:rPr>
        <w:t>Liễm Âm ngồi ở trên giường, động cũng không dám động. Lại thấy Sở Thanh Phong dùng ánh mắt đầy ẩn tình hàm ý nhìn hắn , vừa ngượng ngùng vừa chút sợ hãi vén trướng mạn, đẩy hắn ngã trên giường, chậm rãi cởi xiêm y trên người mình, để lộ làn da ngọc ngà, sau đó vừa ôn nhu vừa e thẹn mở rộng hai chân ngồi lên người hắn, một đôi ngọc thủ &lt;cánh tay ngọc -&gt; ý nói tay đẹp như ngọc&gt; cách một tầng trung y mỏng  chạm vào ngực hắn</w:t>
      </w:r>
    </w:p>
    <w:p w:rsidR="00913057" w:rsidRPr="00F42BA4" w:rsidRDefault="00913057" w:rsidP="00913057">
      <w:pPr>
        <w:pStyle w:val="NormalWeb"/>
        <w:rPr>
          <w:sz w:val="26"/>
        </w:rPr>
      </w:pPr>
      <w:r w:rsidRPr="00F42BA4">
        <w:rPr>
          <w:sz w:val="26"/>
        </w:rPr>
        <w:t>Liễm âm chỉ cảm thấy cổ họng căng thẳng, vừa hoảng sợ lại vừa kích động, vừa nghi hoặc: hắn… hắn như thế nào đến đây? Hắn như thế nào đột nhiên lại đối đãi như vậy?</w:t>
      </w:r>
    </w:p>
    <w:p w:rsidR="00913057" w:rsidRPr="00F42BA4" w:rsidRDefault="00913057" w:rsidP="00913057">
      <w:pPr>
        <w:pStyle w:val="NormalWeb"/>
        <w:rPr>
          <w:sz w:val="26"/>
        </w:rPr>
      </w:pPr>
      <w:r w:rsidRPr="00F42BA4">
        <w:rPr>
          <w:sz w:val="26"/>
        </w:rPr>
        <w:t>Còn đang nghi hoặc, hoảng hốt lại thấy người ngồi trên mình chính là Khanh nhi, u oán nhìn  mình, Liễm Âm cả kinh, thầm nghĩ Khanh nhi nhất định là oán giận mình trong lòng nghĩ đến người khác, vội la lên: “Khanh nhi, ta, ta chỉ là . . . . .”</w:t>
      </w:r>
    </w:p>
    <w:p w:rsidR="00913057" w:rsidRPr="00F42BA4" w:rsidRDefault="00913057" w:rsidP="00913057">
      <w:pPr>
        <w:pStyle w:val="NormalWeb"/>
        <w:rPr>
          <w:sz w:val="26"/>
        </w:rPr>
      </w:pPr>
      <w:r w:rsidRPr="00F42BA4">
        <w:rPr>
          <w:sz w:val="26"/>
        </w:rPr>
        <w:t>“Ngươi chỉ là cái gì?” Khanh nhi thanh âm đột nhiên trở nên trầm thấp , Liễm Âm định thần nhìn, rõ ràng là Sở Thanh Phong đang ngồi trên người mình, chỉ thấy hắn nắm tiểu khỏa anh quả của mình, không ngừng triển lộng triển lộng , khóe miệng lộ ra một tia cười yếu ớt: “Vương gia, ngươi chỉ là cái gì? Ngươi chẳng phải muốn thượng ta sao? Được rồi! Hiện tại ta liền thỏa mãn ngươi!” Nói xong, Sở Thanh Phong liền hạ Liễm Âm đích tiết khố…</w:t>
      </w:r>
    </w:p>
    <w:p w:rsidR="00913057" w:rsidRPr="00F42BA4" w:rsidRDefault="00913057" w:rsidP="00913057">
      <w:pPr>
        <w:pStyle w:val="NormalWeb"/>
        <w:rPr>
          <w:sz w:val="26"/>
        </w:rPr>
      </w:pPr>
      <w:r w:rsidRPr="00F42BA4">
        <w:rPr>
          <w:sz w:val="26"/>
        </w:rPr>
        <w:t>Liễm Âm đỏ mặt vội la lên: “Không, ta không phải, ta không có!”</w:t>
      </w:r>
    </w:p>
    <w:p w:rsidR="00913057" w:rsidRPr="00F42BA4" w:rsidRDefault="00913057" w:rsidP="00913057">
      <w:pPr>
        <w:pStyle w:val="NormalWeb"/>
        <w:rPr>
          <w:sz w:val="26"/>
        </w:rPr>
      </w:pPr>
      <w:r w:rsidRPr="00F42BA4">
        <w:rPr>
          <w:sz w:val="26"/>
        </w:rPr>
        <w:lastRenderedPageBreak/>
        <w:t>Sở Thanh Phong niêm ngoạn &lt;ngắm&gt; cự vật đã sớm đứng thẳng của hắn, đôi mắt đẹp bạch liễu tha nhất nhãn &lt; mắt xanh… ý nói sớm đã thấu rõ&gt;, cười khẩy nói: “Hừ! Ngươi không nghĩ thượng ta?” Nhẹ công kích cự vật đang run rẩy kịch liệt, mắt khẽ chớp, khóe miệng tràn ra một tia mị cười, chế nhạo nói: “Khẩu thị tâm phi ! Chỗ này chính là đã muốn từ lâu rồi!”</w:t>
      </w:r>
    </w:p>
    <w:p w:rsidR="00913057" w:rsidRPr="00F42BA4" w:rsidRDefault="00913057" w:rsidP="00913057">
      <w:pPr>
        <w:pStyle w:val="NormalWeb"/>
        <w:rPr>
          <w:sz w:val="26"/>
        </w:rPr>
      </w:pPr>
      <w:r w:rsidRPr="00F42BA4">
        <w:rPr>
          <w:sz w:val="26"/>
        </w:rPr>
        <w:t>Ngọc thủ trắng noãn chạm vào vật đang đứng thẳng nóng như lửa, thượng hạ phủ lộng vài cái, Liễm Âm chỉ cảm thấy một trận khô nóng từ hạ thể đi đến đại não, hỗn độn không biết đang ở nơi nào, chỉ cảm thấy ngọc thủ bao vây lấy hạ thể thật thoải mái làm cho người ta say mê! Đột nhiên Liễm Âm muốn tiến vào thật sâu, khao khát mật động mê người phía trên.</w:t>
      </w:r>
    </w:p>
    <w:p w:rsidR="00913057" w:rsidRPr="00F42BA4" w:rsidRDefault="00913057" w:rsidP="00913057">
      <w:pPr>
        <w:pStyle w:val="NormalWeb"/>
        <w:rPr>
          <w:sz w:val="26"/>
        </w:rPr>
      </w:pPr>
      <w:r w:rsidRPr="00F42BA4">
        <w:rPr>
          <w:sz w:val="26"/>
        </w:rPr>
        <w:t>Sở Thanh Phong thấy hắn vẻ mặt động tình khó nhịn, đắc ý cười khẽ , cúi người, liếm  nhẹ vành tai hắn, Liễm Âm cả người run lên, không tự chủ được đĩnh động  hạ thể. Sở Thanh Phong cười càng đắc ý, ghé vào lỗ tai hắn khinh ngữ nói: “Vương gia, đừng nóng vội, ta liền hầu hạ ngài!”</w:t>
      </w:r>
    </w:p>
    <w:p w:rsidR="00913057" w:rsidRPr="00F42BA4" w:rsidRDefault="00913057" w:rsidP="00913057">
      <w:pPr>
        <w:pStyle w:val="NormalWeb"/>
        <w:rPr>
          <w:sz w:val="26"/>
        </w:rPr>
      </w:pPr>
      <w:r w:rsidRPr="00F42BA4">
        <w:rPr>
          <w:sz w:val="26"/>
        </w:rPr>
        <w:t>Nói xong, nâng phấn mông, đem mật động đối  cự vật chậm rãi ngồi xuống. Liễm Âm chỉ cảm thấy hạ thể bị một cảm giác sảng khoái chưa từng có bao vây, cự vật nhất thời hưng phấn đứng thẳng càng lớn.</w:t>
      </w:r>
    </w:p>
    <w:p w:rsidR="00913057" w:rsidRPr="00F42BA4" w:rsidRDefault="00913057" w:rsidP="00913057">
      <w:pPr>
        <w:pStyle w:val="NormalWeb"/>
        <w:rPr>
          <w:sz w:val="26"/>
        </w:rPr>
      </w:pPr>
      <w:r w:rsidRPr="00F42BA4">
        <w:rPr>
          <w:sz w:val="26"/>
        </w:rPr>
        <w:t>Sở Thanh Phong tà tà cười nói: “Còn nói không cần sao ?” Nói xong liền nhẹ đưa  eo cao thấp bộ lộng , Liễm Âm cảm thấy thoải mái mà giống như đã thăng thiên. Bên tai truyền đến tiếng nói mị hoặc của Sở Thanh Phong: “Vương gia, ngươi muốn ta không?”</w:t>
      </w:r>
    </w:p>
    <w:p w:rsidR="00913057" w:rsidRPr="00F42BA4" w:rsidRDefault="00913057" w:rsidP="00913057">
      <w:pPr>
        <w:pStyle w:val="NormalWeb"/>
        <w:rPr>
          <w:sz w:val="26"/>
        </w:rPr>
      </w:pPr>
      <w:r w:rsidRPr="00F42BA4">
        <w:rPr>
          <w:sz w:val="26"/>
        </w:rPr>
        <w:t>Liễm Âm ngậm miệng,im lặng không lên tiếng, Sở Thanh Phong ngừng đong đưa eo. Liễm âm chỉ cảm thấy dục vọng trướng  như muốn nổ tung khó chịu  hướng về phía trước đứng thẳng .</w:t>
      </w:r>
    </w:p>
    <w:p w:rsidR="00913057" w:rsidRPr="00F42BA4" w:rsidRDefault="00913057" w:rsidP="00913057">
      <w:pPr>
        <w:pStyle w:val="NormalWeb"/>
        <w:rPr>
          <w:sz w:val="26"/>
        </w:rPr>
      </w:pPr>
      <w:r w:rsidRPr="00F42BA4">
        <w:rPr>
          <w:sz w:val="26"/>
        </w:rPr>
        <w:t>Sở Thanh Phong lại đè hắn, không cho hắn động, cười tà nói: “Muốn không? Nói ngươi muốn ta, ta liền thỏa mãn ngươi!” Nói xong nhẹ nhàng kẹp chặt mật động phía sau. Một trận cảm giác khó tả từ hạ thể truyền đến, Liễm Âm chỉ cảm thấy thoải mái cực kỳ, còn muốn nhiều hơn nữa, thân thể khẽ run rẩy. Sở Thanh Phong  lại dừng lại, miệng trêu đùa: “Nói mau a, nói ngươi muốn ta, nói ta liền thỏa mãn ngươi nga!”</w:t>
      </w:r>
    </w:p>
    <w:p w:rsidR="00913057" w:rsidRPr="00F42BA4" w:rsidRDefault="00913057" w:rsidP="00913057">
      <w:pPr>
        <w:pStyle w:val="NormalWeb"/>
        <w:rPr>
          <w:sz w:val="26"/>
        </w:rPr>
      </w:pPr>
      <w:r w:rsidRPr="00F42BA4">
        <w:rPr>
          <w:sz w:val="26"/>
        </w:rPr>
        <w:t>“Muốn, ta muốn, ta muốn ngươi”!” Liễm Âm chỉ cảm thấy bị dục vọng tra tấn đến vỡ tung, không ngừng nói</w:t>
      </w:r>
    </w:p>
    <w:p w:rsidR="00913057" w:rsidRPr="00F42BA4" w:rsidRDefault="00913057" w:rsidP="00913057">
      <w:pPr>
        <w:pStyle w:val="NormalWeb"/>
        <w:rPr>
          <w:sz w:val="26"/>
        </w:rPr>
      </w:pPr>
      <w:r w:rsidRPr="00F42BA4">
        <w:rPr>
          <w:sz w:val="26"/>
        </w:rPr>
        <w:t>“Ha ha ha!” Sở Thanh Phong một trận cuồng tiếu, eo lại đong đưa nhanh hơn, hai tay còn không ngừng niêm lộng  anh quả của hắn, hạ thể truyền đến một cảm giác sảng khoái cực độ, Liễm Âm chỉ cảm thấy trong đầu bạch quang chợt lóe, phun ra  tất cả tình cảm mãnh liệt.</w:t>
      </w:r>
    </w:p>
    <w:p w:rsidR="00913057" w:rsidRPr="00F42BA4" w:rsidRDefault="00913057" w:rsidP="00913057">
      <w:pPr>
        <w:pStyle w:val="NormalWeb"/>
        <w:rPr>
          <w:sz w:val="26"/>
        </w:rPr>
      </w:pPr>
      <w:r w:rsidRPr="00F42BA4">
        <w:rPr>
          <w:sz w:val="26"/>
        </w:rPr>
        <w:lastRenderedPageBreak/>
        <w:t>“A!” Liễm âm từ từ tự trong mộng bừng tỉnh,  hướng nhìn tiết khố,  lại ướt đẫm một mảnh, nhất thời trên mặt một trận đỏ ửng: ta, ta làm như thế nào… giấc mộng? Trong lòng nhất thời xấu hổ không thôi.</w:t>
      </w:r>
    </w:p>
    <w:p w:rsidR="00913057" w:rsidRPr="00F42BA4" w:rsidRDefault="00913057" w:rsidP="00913057">
      <w:pPr>
        <w:pStyle w:val="NormalWeb"/>
        <w:rPr>
          <w:sz w:val="26"/>
        </w:rPr>
      </w:pPr>
      <w:r w:rsidRPr="00F42BA4">
        <w:rPr>
          <w:sz w:val="26"/>
        </w:rPr>
        <w:t>Ngẩng đầu nhìn ánh trăng ngoài cửa sổ, đột nhiên, hỉnh ảnh Sở Thanh Phong hấp dẫn mị nhân, phong thái yêu kiều trong mộng lại không ngừng hiện ra trước mắt, cự thể vừa mới tiết tinh lại ngẩng đầu. Mặt lập tức càng đỏ, mắng thầm: Liễm Âm, ngươi làm cái gì vậy? Sao dám không biết xấu hổ mà mộng như vậy? Hắn đối ta chán ghét cực kỳ, làm thế nào như trong mộng  cùng ta hoan hảo? Hắn nếu là biết ta ở trong mộng như thế đối với hắn, sợ là lập tức giận điên lên! Tưởng tượng đến vẻ mặt giận dữ của Sở Thanh Phong, trong lòng Liễm Âm vừa là xấu hổ vừa thẹn.</w:t>
      </w:r>
    </w:p>
    <w:p w:rsidR="00913057" w:rsidRPr="00F42BA4" w:rsidRDefault="00913057" w:rsidP="00913057">
      <w:pPr>
        <w:pStyle w:val="NormalWeb"/>
        <w:rPr>
          <w:sz w:val="26"/>
        </w:rPr>
      </w:pPr>
      <w:r w:rsidRPr="00F42BA4">
        <w:rPr>
          <w:sz w:val="26"/>
        </w:rPr>
        <w:t>Sửng sốt một lúc lâu, tay đột nhiên sờ thấyy một túi gấm nhỏ, cả kinh, đem túi gấm đặt ở lòng bàn tay, vỗ về mặt trên  thêu một đôi uyên ương, sắc mặt một mảnh trắng bệch, xấu hổ nói: “Khan</w:t>
      </w:r>
      <w:r w:rsidR="00843C2A" w:rsidRPr="00F42BA4">
        <w:rPr>
          <w:sz w:val="26"/>
        </w:rPr>
        <w:t>h nhi, ta, ta thực xin lỗi nàng</w:t>
      </w:r>
      <w:r w:rsidRPr="00F42BA4">
        <w:rPr>
          <w:sz w:val="26"/>
        </w:rPr>
        <w:t>!” Trong lòng thầm hận chính mình trong mộng lại cùng với người mới quen biết làm chuyện mây mưa, này chẳng phải đã phụ lòng Khanh nhi? Tình mình đối Khanh nhi chẳng lẽ lại lương bạc như vậy? Khó trách Khanh nhi đã mất bốn năm, cũng chưa từng xuất hiện trong mộng, khó khăn lắm hôm này mộng, chính là  lại đột nhiên biến thành  Sở Thanh Phong, nhất thời chăm chú nhìn túi gấm Khanh nhi lưu lại cho mình ngây ngẩn, lại là khổ sở, lại là hối hận, lại là phiền muộn.</w:t>
      </w:r>
    </w:p>
    <w:p w:rsidR="00913057" w:rsidRPr="00F42BA4" w:rsidRDefault="00913057" w:rsidP="00913057">
      <w:pPr>
        <w:pStyle w:val="NormalWeb"/>
        <w:rPr>
          <w:sz w:val="26"/>
        </w:rPr>
      </w:pPr>
      <w:r w:rsidRPr="00F42BA4">
        <w:rPr>
          <w:sz w:val="26"/>
        </w:rPr>
        <w:t>Hồi lâu nâng niu túi g</w:t>
      </w:r>
      <w:r w:rsidR="00843C2A" w:rsidRPr="00F42BA4">
        <w:rPr>
          <w:sz w:val="26"/>
        </w:rPr>
        <w:t>ấm, thất thần: “Khanh nhi, nàng… nàng</w:t>
      </w:r>
      <w:r w:rsidRPr="00F42BA4">
        <w:rPr>
          <w:sz w:val="26"/>
        </w:rPr>
        <w:t xml:space="preserve"> chính là hận ta ? Ta… ta về sau sẽ kh</w:t>
      </w:r>
      <w:r w:rsidR="00843C2A" w:rsidRPr="00F42BA4">
        <w:rPr>
          <w:sz w:val="26"/>
        </w:rPr>
        <w:t>ông nghĩ đến người nọ nữa, nàng</w:t>
      </w:r>
      <w:r w:rsidRPr="00F42BA4">
        <w:rPr>
          <w:sz w:val="26"/>
        </w:rPr>
        <w:t xml:space="preserve"> chớ giận ta!” Lời vừa thốt ra, trong lòng Liễm Âm một trận buồn bã, tựa như mất mát điều gì, ngây ngốc tựa vào thành giường, nhất dạ vô miên &lt;suốt đêm không ngủ&gt;.</w:t>
      </w:r>
    </w:p>
    <w:p w:rsidR="0038157C" w:rsidRPr="00F42BA4" w:rsidRDefault="0038157C" w:rsidP="00913057">
      <w:pPr>
        <w:pStyle w:val="NormalWeb"/>
        <w:rPr>
          <w:sz w:val="26"/>
        </w:rPr>
      </w:pPr>
    </w:p>
    <w:p w:rsidR="0038157C" w:rsidRPr="00F42BA4" w:rsidRDefault="0038157C" w:rsidP="00843C2A">
      <w:pPr>
        <w:spacing w:line="240" w:lineRule="auto"/>
        <w:rPr>
          <w:rFonts w:eastAsia="Times New Roman" w:cs="Times New Roman"/>
          <w:b/>
          <w:bCs/>
          <w:color w:val="FF6600"/>
          <w:szCs w:val="24"/>
        </w:rPr>
      </w:pPr>
    </w:p>
    <w:p w:rsidR="0038157C" w:rsidRPr="00F42BA4" w:rsidRDefault="0038157C" w:rsidP="00843C2A">
      <w:pPr>
        <w:spacing w:line="240" w:lineRule="auto"/>
        <w:rPr>
          <w:rFonts w:eastAsia="Times New Roman" w:cs="Times New Roman"/>
          <w:b/>
          <w:bCs/>
          <w:color w:val="FF6600"/>
          <w:szCs w:val="24"/>
        </w:rPr>
      </w:pPr>
    </w:p>
    <w:p w:rsidR="00843C2A" w:rsidRPr="00F42BA4" w:rsidRDefault="00843C2A" w:rsidP="00843C2A">
      <w:pPr>
        <w:spacing w:line="240" w:lineRule="auto"/>
        <w:rPr>
          <w:rFonts w:eastAsia="Times New Roman" w:cs="Times New Roman"/>
          <w:szCs w:val="24"/>
        </w:rPr>
      </w:pPr>
      <w:r w:rsidRPr="00F42BA4">
        <w:rPr>
          <w:rFonts w:eastAsia="Times New Roman" w:cs="Times New Roman"/>
          <w:b/>
          <w:bCs/>
          <w:color w:val="FF6600"/>
          <w:szCs w:val="24"/>
        </w:rPr>
        <w:t>Đệ thất chương:</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Hai ngày sau, trong Bàn Long điện, Liễm Âm nhìn thấy Liễm Trần vẫn mê man, sắc mặt xanh xao, thở dài, nhìn Ly thần sắc u sầu nói: “Ly, thật không nghĩ tới hoàng thượng bị hạ độc lại chính là do hoàng hậu, ai!”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“Đều do ta, ta nếu là vẫn bảo vệ hắn, hắn cũng sẽ không trúng độc của tiện nhân kia!” Ly hối hận tự trách mình.</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 xml:space="preserve">“Quên đi, đều là quá khứ, hiện tại đại ca cơ thể cũng không có gì đáng ngại, hoàng hậu tự sát, quốc cữu cũng bị Diễm nhi xử trí ! Đại ca được chính Diễm nhi điều trị, hẳn là sẽ hồi </w:t>
      </w:r>
      <w:r w:rsidRPr="00F42BA4">
        <w:rPr>
          <w:rFonts w:eastAsia="Times New Roman" w:cs="Times New Roman"/>
          <w:szCs w:val="24"/>
        </w:rPr>
        <w:lastRenderedPageBreak/>
        <w:t>phục rất nhanh thôi, ngươi đừng lo lắng quá, nếu là bị thương thân mình, đại ca lại thêm đau lòng !” Liễm Âm an ủi nói.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“Ân, may mắn có Diễm Vương gia! Bằng không. . . . . .” Ly nghĩ đến nếu là không có Liễm Diễm đúng lúc đuổi tới cứu Liễm Trần, bây giờ trước mặt mình, có thể là một cái xác không hồn, nhất thời không rét mà run. Sửng sốt sau một lúc lâu, đột nhiên nghĩ đến chính mình từ Thanh Phong quán rời đi, đã nói với Sở Thanh Phong những lời này nọ kia, vội chạy nhanh đến phía Liễm Âm đang chuẩn bị rời đi, kéo lại nói “Vương gia, thần cầu người giúp một việc khẩn!”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“Ly, ngươi không cần khách khí, hiện tại chúng ta có thể xem như người một nhà, ngươi liền gọi ta Liễm Âm cũng được! Có chuyện gì cứ việc nói đi!” Liễm Âm oán trách nói.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Ly nhớ tới ngày ấy Liễm Diễm trêu đùa coi mình như hoàng tẩu của hắn , nhất thời trên mặt đỏ ửng, một lát sau mới nhỏ giọng nói: “Liễm Âm, ta nghĩ mời ngài đi xem đi Thanh Phong quán, ngày ấy ta ly khai, đã nhìn Thanh Phong mà nói nếu Trần mất, ta cũng không sống, hiện giờ Trần được cứu rồi, ta sợ Thanh Phong hắn lo lắng, làm phiền ngài giúp ta thông báo hắn một tiếng, ta không sao, cho hắn yên tâm!”</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Liễm Âm sửng sốt, hai ngày trước hắn vừa quyết tâm sẽ không nghĩ đến Sở Thanh Phong kia, không thể tưởng được Ly lại cầu mình gặp hắn, nhất thời do dự, trầm mặc không nói.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Ly thấy hắn mặt chút biến sắc giọng nói: “Liễm Âm, dù không rảnh có thể sai người báo tin cho Thanh Phong cũng được”</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“Không!” Liễm Âm không hề nghĩ ngợi liền vội nói “Ta đi”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Nói xong sửng sốt, ngẩn ngơ, cắn chặt môi.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“Nhị đệ ta yêu hoa, đặc biệt thích hoa lan, Liễm Âm, nghe nói Lan viên của ngài có rất nhiều loại lan quý báu, có thể nào cho Thanh Phong đi thăm một chút?” Ly hỏi.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“Hắn cũng yêu hoa lan?” Liễm Âm trong lòng vừa động, Khanh nhi cực yêu hoa lan, Lan viên kia chính là mình cùng Khanh nhi dựng lên. Sở Thanh Phong này cũng yêu thích hoa lan? Trong lòng hình bóng hai người không khỏi hòa lẫn vào nhau, ý nghĩ muốn gặp Sở Thanh Phong dị thường mãnh liệt.</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“Đúng vậy, Thanh Phong yêu lan đến si, lần trước vì đi đến ngoại ô kinh thành heo hút thưởng lan, thiếu chút nữa bị cường đạo giựt tiền cướp sắc! May mắn ta gặp được , bằng không. . .”</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 xml:space="preserve">Nghĩ đến cảnh tượng Sở Thanh Phong bị bọn cường đạo đặt ở trên người chà đạp, Liễm Âm chỉ cảm thấy một trận lửa giận ở trong lồng ngực dấy lên, thầm nghĩ: hắn, hắn như </w:t>
      </w:r>
      <w:r w:rsidRPr="00F42BA4">
        <w:rPr>
          <w:rFonts w:eastAsia="Times New Roman" w:cs="Times New Roman"/>
          <w:szCs w:val="24"/>
        </w:rPr>
        <w:lastRenderedPageBreak/>
        <w:t>thế nào như vậy không lo lắng, tùy tùy tiện tiện liền đơn thân chạy đến nơi hoang vu dã ngoại, hắn dung mạo như vậy, đó là người bình thường thấy cũng muốn động lòng đến ba phần, huống chi đây là cùng hung cực ác  cường đạo, không được, ta phải nhanh phái người bảo hộ hắn.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“Ly, cám ơn ngươi !” Liễm Âm trầm giọng nói: “Ta có việc đi trước , đại ca tỉnh nói cho hắn ta đã tới !” Nói xong cau mày liền rời đi.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Ly nhìn thấy bóng dáng Liễm Âm đi xa dần có chút khó hiểu, thầm nghĩ: cám ơn ta? Di? Hắn đáp ứng giúp ta đưa tin cho Thanh Phong, ta còn chưa cảm ơn hắn, hắn động trước cám ơn ta? Kỳ quái nga! Bất quá Ly cũng không muốn soi xét tiểu tiết, ngồi ở bên giường toàn tâm toàn ý thâm tình nhìn bảo bối Liễm Trần của mình, như thể lúc đó chỉ còn lại hai người, chỉ có bọn họ hai người.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Liễm âm vội vã trở lại trong phủ, gọi Vân, trầm giọng nói: “Vân, ngươi phái hai ảnh vệ ngày đêm thủ Thanh Phong quán, bảo vệ Thanh Phong.”</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“Yêu *,Vương gia, ngài muốn làm cái gì chứ, bảo vệ tiểu quan kia a? Ngài không phải nghĩ muốn thượng hắn sao? Thủ hắn gì chứ? Vả lại người ta cũng không hiểu được tình ý của ngài</w:t>
      </w:r>
      <w:r w:rsidRPr="00F42BA4">
        <w:rPr>
          <w:rFonts w:eastAsia="Times New Roman" w:cs="Times New Roman"/>
          <w:szCs w:val="24"/>
        </w:rPr>
        <w:br/>
        <w:t>nga!” Vân mặt cười vẻ trêu trọc nói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Liễm âm mặt đỏ lên, mắng: “Ngươi này đúng là kẻ thích gây huyên náo, quản nhiều như vậy gì chứ? Tóm lại phân phó người của ngươi làm theo là được! Hay là ngươi muốn ta nói cho Mai Hương ngươi trước kia cùng với kẻ đệ nhất Hương các….”</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Vân một phen che Liễm Âm đích miệng, khẩn trương nhìn xung quanh bốn phía một bên, mới vẻ mặt đau khổ cầu nói: “Vương gia, ngàn vạn lần chớ nói cho Mai Hương a, cầu ngài, chúng ta huynh đệ nhiều năm, như thế nào cũng phải coi trọng nghĩa khí chứ! Ta ngay lập tức phái hai đệ nhất thân thủ ảnh vệ, lo cho người tình nhỏ của ngươi *, được chưa?”</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“Chớ lảm nhảm, cái gì người tình nhỏ với không người tình*!”Liễm âm cả mặt đỏ bừng, mắng.</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“Hảo hảo, tiểu quan nhân kia không phải tiểu tâm can nhân *của ngài*!”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“Không được gọi hắn tiểu quan nhân, hắn gọi Sở Thanh Phong!” Liễm âm chỉ cảm thấy ba chữ tiểu quan nhân đặc biệt chói tai, trong lòng cực không muốn Sở Thanh Phong và ba chữ này có chút nào liên quan.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“Hảo hảo, Sở Thanh Phong, Sở công tử, được rồi chứ!” Vân chỉ mong Liễm Âm đừng ở trước mặt Mai hương, kể cho nàng cái chuyện quá khứ không hay ho mà hỏng chuyện.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lastRenderedPageBreak/>
        <w:t>“Ân, ngươi báo Mai Hương làm một chén canh liên ngẫu ** Khanh nhi thích nhất, ta muốn đi Lan viện!”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“Vương gia, ngươi lại đi Lan viện ?” Vân có chút lo lắng nhìn hắn, thầm nghĩ Vương gia này hai năm nay vì trợ giúp hoàng đế đoạt trích, rất ít đi Lan viện, trong phủ đều rất vui vẻ. Bởi vì Vương gia hễ vừa đến lan viện, liền tâm tình tích tụ, sau khi trở về cơm nước không nghĩ tới, gầy yếu không thôi, trong phủ từ trên xuống dưới nhìn thấy đều đau lòng.</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Hôm nay Liễm Âm đột nhiên lại muốn đi lan viện, Vân trong lòng tuy có dị nghị, cũng không tiện nhiều lời, liền đến phòng bếp sắp xếp đầu bếp vương phủ, chính là Mai Hương vợ mình làm canh liên ngẫu.</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Liễm âm mang theo thực hạp***, đi vào sân Lan viện, dưới tán cây phong lớn là phần mộ, đem củ sen canh đặt ở trước mộ phần, đứng lặng lẩm bẩm nói: “Khanh nhi, đây là ngẫu liên do Mai Hương đích thân làm, nàng thích ăn nhất, nhanh ăn đi!”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“Khanh nhi, tha thứ cho ta bao lâu không đến thăm nàng, nàng có oán ta?” Nói xong, một giọt thanh lệ đã theo đuôi mắt rơi xuống.</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Đột nhiên một trận gió nhẹ phất quá, mấy cánh hoa hồng nhạt nhẹ theo gió phiêu khởi, vấn vương bên người Liễm Âm, xoay tròn lượn lờ, một mùi hương nhàn nhạt theo vào tận lồng ngực, Liễm Âm nhắm mắt hưởng thụ hương hoa tươi mát này, cảm giác bi thương sầu khổ lúc nãy chợt biến mất như tan theo mây khói.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Chợt mở to mắt, phần mộ của Khanh nhi chung quanh nở muôn hồng nghìn tía nhiều loại hoa, Liễm Âm khóe miệng lộ ra một tia cười yếu ớt, “Khanh nhi, nàng xem, chung quanh Hoa nhi đều nở, thật đẹp! Xinh đẹp như chính nàng vậy.” Trong đầu đột nhiên lại dần hiện ra khuôn mặt Sở Thanh Phong, trong miệng bất giác lẩm bẩm : “Hắn cũng là đẹp như vậy”. Nói xong sửng sốt, ngơ ngác nhìn thấy phần mộ trước mặt. Bỗng nhất thời khiếp sợ, lảo đảo lui lại mấy bước, quay ngoắt mình, chân chạy như điên ra mộ viên.</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Chạy ra khỏi vườn, Liễm Âm vuốt ngực mắng: Liễm Âm, ngươi sao có thể trước mộ Khanh nhi mà nghĩ đến người kia? Nhất thời trong lòng hối hận không thôi. Định thần, gọi hoa tượng*, sai hắn chọn một chậu hoa lan quý, tự mình mang đi.</w:t>
      </w:r>
    </w:p>
    <w:p w:rsidR="00843C2A" w:rsidRPr="00F42BA4" w:rsidRDefault="00843C2A" w:rsidP="00843C2A">
      <w:pPr>
        <w:spacing w:before="100" w:beforeAutospacing="1" w:after="100" w:afterAutospacing="1" w:line="240" w:lineRule="auto"/>
        <w:rPr>
          <w:rFonts w:eastAsia="Times New Roman" w:cs="Times New Roman"/>
          <w:szCs w:val="24"/>
        </w:rPr>
      </w:pPr>
      <w:r w:rsidRPr="00F42BA4">
        <w:rPr>
          <w:rFonts w:eastAsia="Times New Roman" w:cs="Times New Roman"/>
          <w:szCs w:val="24"/>
        </w:rPr>
        <w:t>hoa tượng chỉ chốc lát sau liền bê đến một chậu hoa lan, Liễm Âm hài lòng gật đầu, đây là Lĩnh Nam quốc lần trước tiến cống tới hồ điệp lan, Hiên Viên quốc căn bản không có loại hoa này. Không biết người nọ nhìn có thích hay không?</w:t>
      </w:r>
    </w:p>
    <w:p w:rsidR="008401F0" w:rsidRPr="00F42BA4" w:rsidRDefault="00843C2A">
      <w:pPr>
        <w:rPr>
          <w:rStyle w:val="Strong"/>
          <w:color w:val="FF6600"/>
          <w:sz w:val="28"/>
        </w:rPr>
      </w:pPr>
      <w:r w:rsidRPr="00F42BA4">
        <w:rPr>
          <w:rStyle w:val="Strong"/>
          <w:color w:val="FF6600"/>
          <w:sz w:val="28"/>
        </w:rPr>
        <w:t>Đệ bát chương:</w:t>
      </w:r>
    </w:p>
    <w:p w:rsidR="00843C2A" w:rsidRPr="00F42BA4" w:rsidRDefault="00843C2A">
      <w:pPr>
        <w:rPr>
          <w:rStyle w:val="Strong"/>
          <w:color w:val="FF6600"/>
          <w:sz w:val="28"/>
        </w:rPr>
      </w:pPr>
    </w:p>
    <w:p w:rsidR="00843C2A" w:rsidRPr="00F42BA4" w:rsidRDefault="00843C2A" w:rsidP="00843C2A">
      <w:pPr>
        <w:pStyle w:val="NormalWeb"/>
        <w:rPr>
          <w:sz w:val="26"/>
        </w:rPr>
      </w:pPr>
      <w:r w:rsidRPr="00F42BA4">
        <w:rPr>
          <w:sz w:val="26"/>
        </w:rPr>
        <w:lastRenderedPageBreak/>
        <w:t>Hôm sau, Liễm Âm đang cầm hoa lan ngồi ở trong kiệu, vừa đi một lát, đột nhiên quát: “Đi Diễm vương phủ!”</w:t>
      </w:r>
    </w:p>
    <w:p w:rsidR="00843C2A" w:rsidRPr="00F42BA4" w:rsidRDefault="00843C2A" w:rsidP="00843C2A">
      <w:pPr>
        <w:pStyle w:val="NormalWeb"/>
        <w:rPr>
          <w:sz w:val="26"/>
        </w:rPr>
      </w:pPr>
      <w:r w:rsidRPr="00F42BA4">
        <w:rPr>
          <w:sz w:val="26"/>
        </w:rPr>
        <w:t>Tôi tớ thầm nghĩ, ô kìa, vừa rồi Vương gia không phải muốn tới Thanh Phong Quán sao? Sao lại muốn đi Diễm vương phủ ? Trong lòng mặc dù kỳ quái, nhưng không dám nhiều lời, liền lệnh kiệu phu đem cỗ kiệu khiêng đến Diễm vương phủ.</w:t>
      </w:r>
    </w:p>
    <w:p w:rsidR="00843C2A" w:rsidRPr="00F42BA4" w:rsidRDefault="00843C2A" w:rsidP="00843C2A">
      <w:pPr>
        <w:pStyle w:val="NormalWeb"/>
        <w:rPr>
          <w:sz w:val="26"/>
        </w:rPr>
      </w:pPr>
      <w:r w:rsidRPr="00F42BA4">
        <w:rPr>
          <w:sz w:val="26"/>
        </w:rPr>
        <w:t>Liễm Âm cầm hoa lan bước vào đại sảnh, gặp Liễm Diễm cùng Ứng Nhược Thiên hai người đang uống trà nói chuyện phiếm, lại liếc qua Liễm Diễm, cả người một cây đỏ rực, nhịn không được  che miệng cười nói: “Diễm nhi, sao lại mặc như tân lang quan nhân thế kia!”</w:t>
      </w:r>
    </w:p>
    <w:p w:rsidR="00843C2A" w:rsidRPr="00F42BA4" w:rsidRDefault="00843C2A" w:rsidP="00843C2A">
      <w:pPr>
        <w:pStyle w:val="NormalWeb"/>
        <w:rPr>
          <w:sz w:val="26"/>
        </w:rPr>
      </w:pPr>
      <w:r w:rsidRPr="00F42BA4">
        <w:rPr>
          <w:sz w:val="26"/>
        </w:rPr>
        <w:t>“Nhị ca, đẹp không!” Liễm Diễm khấp khởi xoay vòng vòng khoe một chút, kiêu hãnh mà nói: “Thiên ca ca thích nhất ta mặc y phục màu đỏ, hắn nói ta mặc đồ màu đỏ là nhìn đẹp nhất!” *vợ hát chồng khen hay a~~~*</w:t>
      </w:r>
    </w:p>
    <w:p w:rsidR="00843C2A" w:rsidRPr="00F42BA4" w:rsidRDefault="00843C2A" w:rsidP="00843C2A">
      <w:pPr>
        <w:pStyle w:val="NormalWeb"/>
        <w:rPr>
          <w:sz w:val="26"/>
        </w:rPr>
      </w:pPr>
      <w:r w:rsidRPr="00F42BA4">
        <w:rPr>
          <w:sz w:val="26"/>
        </w:rPr>
        <w:t>Ứng Nhược Thiên vẻ mặt đích hắc tuyến, xấu hổ nhìn Liễm Âm cười cười, Liễm Âm cũng nhìn lại hắn mà mỉm cười</w:t>
      </w:r>
    </w:p>
    <w:p w:rsidR="00843C2A" w:rsidRPr="00F42BA4" w:rsidRDefault="00843C2A" w:rsidP="00843C2A">
      <w:pPr>
        <w:pStyle w:val="NormalWeb"/>
        <w:rPr>
          <w:sz w:val="26"/>
        </w:rPr>
      </w:pPr>
      <w:r w:rsidRPr="00F42BA4">
        <w:rPr>
          <w:sz w:val="26"/>
        </w:rPr>
        <w:t>“Nhị ca, đã ăn sáng chưa?” Liễm Diễm tủm tỉm hỏi han.</w:t>
      </w:r>
    </w:p>
    <w:p w:rsidR="00843C2A" w:rsidRPr="00F42BA4" w:rsidRDefault="00843C2A" w:rsidP="00843C2A">
      <w:pPr>
        <w:pStyle w:val="NormalWeb"/>
        <w:rPr>
          <w:sz w:val="26"/>
        </w:rPr>
      </w:pPr>
      <w:r w:rsidRPr="00F42BA4">
        <w:rPr>
          <w:sz w:val="26"/>
        </w:rPr>
        <w:t>“Đã ăn rồi!” Liễm Âm thầm nghĩ: này mặt trời đã  lên cao, như các người thì đến tối mới thèm dậy! Tiểu Diễm nhi này vẻ mặt đích thần thanh khí sảng, phỏng chừng tối hôm qua Ứng Nhược Thiên bị giày vò muốn khóc *</w:t>
      </w:r>
    </w:p>
    <w:p w:rsidR="00843C2A" w:rsidRPr="00F42BA4" w:rsidRDefault="00843C2A" w:rsidP="00843C2A">
      <w:pPr>
        <w:pStyle w:val="NormalWeb"/>
        <w:rPr>
          <w:sz w:val="26"/>
        </w:rPr>
      </w:pPr>
      <w:r w:rsidRPr="00F42BA4">
        <w:rPr>
          <w:sz w:val="26"/>
        </w:rPr>
        <w:t>Ứng Nhược Thiên thấy hắn vẻ mặt dò xét mình, biết hắn trong lòng nghĩ  cái gì, mặt lập tức đỏ, xấu hổ cúi đầu xuống uống trà, làm bộ như không phát hiện.</w:t>
      </w:r>
    </w:p>
    <w:p w:rsidR="00843C2A" w:rsidRPr="00F42BA4" w:rsidRDefault="00843C2A" w:rsidP="00843C2A">
      <w:pPr>
        <w:pStyle w:val="NormalWeb"/>
        <w:rPr>
          <w:sz w:val="26"/>
        </w:rPr>
      </w:pPr>
      <w:r w:rsidRPr="00F42BA4">
        <w:rPr>
          <w:sz w:val="26"/>
        </w:rPr>
        <w:t>“Nhị ca, huynh có chuyện gì ?”</w:t>
      </w:r>
    </w:p>
    <w:p w:rsidR="00843C2A" w:rsidRPr="00F42BA4" w:rsidRDefault="00843C2A" w:rsidP="00843C2A">
      <w:pPr>
        <w:pStyle w:val="NormalWeb"/>
        <w:rPr>
          <w:sz w:val="26"/>
        </w:rPr>
      </w:pPr>
      <w:r w:rsidRPr="00F42BA4">
        <w:rPr>
          <w:sz w:val="26"/>
        </w:rPr>
        <w:t>“Diễm nhi, Nhị ca muốn nhờ ngươi cùng ta đến một nơi thăm bằng hữu!” Liễm Âm có chút ngập ngừng nói.</w:t>
      </w:r>
    </w:p>
    <w:p w:rsidR="00843C2A" w:rsidRPr="00F42BA4" w:rsidRDefault="00843C2A" w:rsidP="00843C2A">
      <w:pPr>
        <w:pStyle w:val="NormalWeb"/>
        <w:rPr>
          <w:sz w:val="26"/>
        </w:rPr>
      </w:pPr>
      <w:r w:rsidRPr="00F42BA4">
        <w:rPr>
          <w:sz w:val="26"/>
        </w:rPr>
        <w:t>“Thăm ai a?”</w:t>
      </w:r>
    </w:p>
    <w:p w:rsidR="00843C2A" w:rsidRPr="00F42BA4" w:rsidRDefault="00843C2A" w:rsidP="00843C2A">
      <w:pPr>
        <w:pStyle w:val="NormalWeb"/>
        <w:rPr>
          <w:sz w:val="26"/>
        </w:rPr>
      </w:pPr>
      <w:r w:rsidRPr="00F42BA4">
        <w:rPr>
          <w:sz w:val="26"/>
        </w:rPr>
        <w:t>“Thanh Phong quán đích Sở Thanh Phong!” Liễm Âm nhỏ giọng nói. Vừa rồi vốn định một mình đem hoa lan đi gặp hắn, chính là đi được một đoạn vẫn là quay đầu lại , sợ hắn thấy  mình, giống ngày hôm đó lại tức giận, nghĩ tới nghĩ lui, vẫn là tìm bọn Diễm nhi bồi mình đi, nhiều người, có lẽ hắn cũng không khiến mình mất mặt mà ngay lập tức đuổi đi, đi thôi! Trong lòng nhớ tới vẻ mặt giận dữ của Sở Thanh Phong, lại là mong mỏi, lại là lo lắng, lại nhận ra gặp lại hắn chính là thực có lỗi với Khanh Nhi, nhất thời tự sợ hãi, đứng ngẩn người không nói.</w:t>
      </w:r>
    </w:p>
    <w:p w:rsidR="00843C2A" w:rsidRPr="00F42BA4" w:rsidRDefault="00843C2A" w:rsidP="00843C2A">
      <w:pPr>
        <w:pStyle w:val="NormalWeb"/>
        <w:rPr>
          <w:sz w:val="26"/>
        </w:rPr>
      </w:pPr>
      <w:r w:rsidRPr="00F42BA4">
        <w:rPr>
          <w:sz w:val="26"/>
        </w:rPr>
        <w:lastRenderedPageBreak/>
        <w:t>Thấy vẻ mặt si ngốc của Liễm Âm như vậy, Ứng Nhược Thiên trong lòng đã nhận ra, vị Vương gia này e là đối với Sở quán chủ kia có chút ý tứ, trong lòng không khỏi cười thầm. Không thể tưởng được chính mình trong lúc vô tình như vậy mà lại giúp Liễm Âm  bảo vệ được sự trong sạch của ái nhân, không biết Liễm Âm này sau này sẽ như thế nào cảm kích mình đây? Chỉ có điều, Sở Thanh Phong có thích Liễm Âm hay không cũng không biết!</w:t>
      </w:r>
    </w:p>
    <w:p w:rsidR="00843C2A" w:rsidRPr="00F42BA4" w:rsidRDefault="00843C2A" w:rsidP="00843C2A">
      <w:pPr>
        <w:pStyle w:val="NormalWeb"/>
        <w:rPr>
          <w:sz w:val="26"/>
        </w:rPr>
      </w:pPr>
      <w:r w:rsidRPr="00F42BA4">
        <w:rPr>
          <w:sz w:val="26"/>
        </w:rPr>
        <w:t>Liễm Diễm vừa nghe đi gặp Sở Thanh phong, trong đầu lập tức nhớ tới cái cảnh chính mình nửa năm trước xông vào ngọa thất của hắn, một trận hi cười *cười ha hả =.=*  nói: “Hảo nha hảo nha, ta đang muốn đi xem lão bằng hữu!” *hiểu là bằng hữu cũ, nhưng với tính cách của Diễm nhi thì gọi Thanh Phong là lão thật ý chứ*</w:t>
      </w:r>
    </w:p>
    <w:p w:rsidR="00843C2A" w:rsidRPr="00F42BA4" w:rsidRDefault="00843C2A" w:rsidP="00843C2A">
      <w:pPr>
        <w:pStyle w:val="NormalWeb"/>
        <w:rPr>
          <w:sz w:val="26"/>
        </w:rPr>
      </w:pPr>
      <w:r w:rsidRPr="00F42BA4">
        <w:rPr>
          <w:sz w:val="26"/>
        </w:rPr>
        <w:t>“Diễm! Diễm nhi!” Ứng Nhược Thiên cùng liễm âm không hẹn mà cùng hỏi han: “Ngươi như thế nào quen hắn đích?”</w:t>
      </w:r>
    </w:p>
    <w:p w:rsidR="00843C2A" w:rsidRPr="00F42BA4" w:rsidRDefault="00843C2A" w:rsidP="00843C2A">
      <w:pPr>
        <w:pStyle w:val="NormalWeb"/>
        <w:rPr>
          <w:sz w:val="26"/>
        </w:rPr>
      </w:pPr>
      <w:r w:rsidRPr="00F42BA4">
        <w:rPr>
          <w:sz w:val="26"/>
        </w:rPr>
        <w:t>“Hì hì! Ta đã biết hắn từ nửa năm trước!”</w:t>
      </w:r>
    </w:p>
    <w:p w:rsidR="00843C2A" w:rsidRPr="00F42BA4" w:rsidRDefault="00843C2A" w:rsidP="00843C2A">
      <w:pPr>
        <w:pStyle w:val="NormalWeb"/>
        <w:rPr>
          <w:sz w:val="26"/>
        </w:rPr>
      </w:pPr>
      <w:r w:rsidRPr="00F42BA4">
        <w:rPr>
          <w:sz w:val="26"/>
        </w:rPr>
        <w:t>“Đã biết từ nửa năm trước?” Liễm Âm kỳ quái nói. Trong lòng thấy nổi lên một trận ghen tuông không hiểu nổi.</w:t>
      </w:r>
    </w:p>
    <w:p w:rsidR="00843C2A" w:rsidRPr="00F42BA4" w:rsidRDefault="00843C2A" w:rsidP="00843C2A">
      <w:pPr>
        <w:pStyle w:val="NormalWeb"/>
        <w:rPr>
          <w:sz w:val="26"/>
        </w:rPr>
      </w:pPr>
      <w:r w:rsidRPr="00F42BA4">
        <w:rPr>
          <w:sz w:val="26"/>
        </w:rPr>
        <w:t>“Ta nửa năm trước đến Thanh Phong quán tìm đồ thì quen hắn nha!”Liễm Diễm cười nói.</w:t>
      </w:r>
    </w:p>
    <w:p w:rsidR="00843C2A" w:rsidRPr="00F42BA4" w:rsidRDefault="00843C2A" w:rsidP="00843C2A">
      <w:pPr>
        <w:pStyle w:val="NormalWeb"/>
        <w:rPr>
          <w:sz w:val="26"/>
        </w:rPr>
      </w:pPr>
      <w:r w:rsidRPr="00F42BA4">
        <w:rPr>
          <w:sz w:val="26"/>
        </w:rPr>
        <w:t>“Tìm cái gì a?” Liễm Âm tò mò hỏi.</w:t>
      </w:r>
    </w:p>
    <w:p w:rsidR="00843C2A" w:rsidRPr="00F42BA4" w:rsidRDefault="00843C2A" w:rsidP="00843C2A">
      <w:pPr>
        <w:pStyle w:val="NormalWeb"/>
        <w:rPr>
          <w:sz w:val="26"/>
        </w:rPr>
      </w:pPr>
      <w:r w:rsidRPr="00F42BA4">
        <w:rPr>
          <w:sz w:val="26"/>
        </w:rPr>
        <w:t>“Bí mật!” Liễm Diễm thần bí nói.</w:t>
      </w:r>
    </w:p>
    <w:p w:rsidR="00843C2A" w:rsidRPr="00F42BA4" w:rsidRDefault="00843C2A" w:rsidP="00843C2A">
      <w:pPr>
        <w:pStyle w:val="NormalWeb"/>
        <w:rPr>
          <w:sz w:val="26"/>
        </w:rPr>
      </w:pPr>
      <w:r w:rsidRPr="00F42BA4">
        <w:rPr>
          <w:sz w:val="26"/>
        </w:rPr>
        <w:t>“Diễm, ngươi đi tìm cái gì ?” Ứng Nhược Thiên nói, thanh âm lạnh lùng *là ghen =3=*, trên mặt nhất phiến băng lãnh. Liễm Diễm giống như cảm giác được  một cỗ toan khí *khí ghen á!!*, lẩm bẩm nói: “Thiên ca ca, ngươi tức giận?” Ứng Nhược Thiên lãnh nghiêm mặt không thèm điếm xỉa đến hắn.</w:t>
      </w:r>
    </w:p>
    <w:p w:rsidR="00680C36" w:rsidRPr="00F42BA4" w:rsidRDefault="00680C36" w:rsidP="00680C36">
      <w:pPr>
        <w:pStyle w:val="NormalWeb"/>
        <w:rPr>
          <w:sz w:val="26"/>
        </w:rPr>
      </w:pPr>
      <w:r w:rsidRPr="00F42BA4">
        <w:rPr>
          <w:sz w:val="26"/>
        </w:rPr>
        <w:t>“Thiên ca ca, ngươi ghé tai lại đây, ta chỉ nói cho một mình ngươi thôi, cũng không thể để cho người khác biết!” Nói rồi Liễm Diễm hướng Ứng Nhược Thiên thì thầm, rằng mình đi đến Thanh Phong quán tìm một loại mị dược để ứng phó với đại ca, kết quả liên xông vào phòng Sở Thanh Phong, sau chính Sở Thanh Phong đã cho hắn Cúc hoan *là 1 loại xuân dược ấy :”&gt;*, hắn lấy đem cho đại ca dùng *thực ra là ép phải dùng =3=*  kết quả là đường đường một thiên tử lại hầu dạ dưới thân thị vệ của mình *sướng thấy mồ còn…&gt;:”)* đây chính là bí mật động trời, nếu khiến cho ngoại nhân biết, đại ca khẳng định sẽ phát điên.</w:t>
      </w:r>
    </w:p>
    <w:p w:rsidR="00680C36" w:rsidRPr="00F42BA4" w:rsidRDefault="00680C36" w:rsidP="00680C36">
      <w:pPr>
        <w:pStyle w:val="NormalWeb"/>
        <w:rPr>
          <w:sz w:val="26"/>
        </w:rPr>
      </w:pPr>
      <w:r w:rsidRPr="00F42BA4">
        <w:rPr>
          <w:sz w:val="26"/>
        </w:rPr>
        <w:t xml:space="preserve">Liễm Diễm lại thâm sâu tình địa nhỏ giọng nói: “Thiên ca ca, ta chỉ yêu có một mình ngươi , ngươi yên tâm, ta người nào cũng không cần, chỉ cần một mình ngươi!” Nói xong </w:t>
      </w:r>
      <w:r w:rsidRPr="00F42BA4">
        <w:rPr>
          <w:sz w:val="26"/>
        </w:rPr>
        <w:lastRenderedPageBreak/>
        <w:t>lại nhịn không được, liếm nhẹ vành tai Ứng Nhược Thiên. Ứng Nhược Thiên vội né  đi, cả mặt đỏ bừng.</w:t>
      </w:r>
    </w:p>
    <w:p w:rsidR="00680C36" w:rsidRPr="00F42BA4" w:rsidRDefault="00680C36" w:rsidP="00680C36">
      <w:pPr>
        <w:pStyle w:val="NormalWeb"/>
        <w:rPr>
          <w:sz w:val="26"/>
        </w:rPr>
      </w:pPr>
      <w:r w:rsidRPr="00F42BA4">
        <w:rPr>
          <w:sz w:val="26"/>
        </w:rPr>
        <w:t>Liễm Âm chỉ ngây ngốc địa nhìn thấy hai người này điềm ngôn mật ngữ *lời ngon tiếng ngọt*, nồng tình mật ý , mắt cũng không biết nhìn chỗ nào, vô cùng xấu hổ ! Ho nhẹ một tiếng nói: “Diễm nhi, chúng ta có thể đi được chưa?”</w:t>
      </w:r>
      <w:r w:rsidRPr="00F42BA4">
        <w:rPr>
          <w:sz w:val="26"/>
        </w:rPr>
        <w:br/>
        <w:t>“Diễm, chúng ta đi thôi, vừa lúc ta cũng chuẩn bị đi xem phân xã *cơ sở làm ăn* ở kinh thành!” Ứng  Nhươc Thiên đứng lên, Liễm Diễm cũng đứng dậy đi theo ra ngoài. Liễm Âm chỉ vào liễm diễm cả người đỏ rực nói: “Diễm nhi, ngươi, ngươi sẽ mặc như thế này sao?”</w:t>
      </w:r>
    </w:p>
    <w:p w:rsidR="00680C36" w:rsidRPr="00F42BA4" w:rsidRDefault="00680C36" w:rsidP="00680C36">
      <w:pPr>
        <w:pStyle w:val="NormalWeb"/>
        <w:rPr>
          <w:sz w:val="26"/>
        </w:rPr>
      </w:pPr>
      <w:r w:rsidRPr="00F42BA4">
        <w:rPr>
          <w:sz w:val="26"/>
        </w:rPr>
        <w:t>“Như thế nào nữa? Sao lại không thể? Ta ở trong cốc đều mặc như vậy cả!” Liễm Diễm vẻ mặt kỳ quái nói.</w:t>
      </w:r>
    </w:p>
    <w:p w:rsidR="00680C36" w:rsidRPr="00F42BA4" w:rsidRDefault="00680C36" w:rsidP="00680C36">
      <w:pPr>
        <w:pStyle w:val="NormalWeb"/>
        <w:rPr>
          <w:sz w:val="26"/>
        </w:rPr>
      </w:pPr>
      <w:r w:rsidRPr="00F42BA4">
        <w:rPr>
          <w:sz w:val="26"/>
        </w:rPr>
        <w:t>“Coi như là ta chưa nói, đi thôi!” Liễm Âm đem hoa lan quay đi, tỏ vẻ khinh thường</w:t>
      </w:r>
    </w:p>
    <w:p w:rsidR="00680C36" w:rsidRPr="00F42BA4" w:rsidRDefault="00680C36" w:rsidP="00680C36">
      <w:pPr>
        <w:pStyle w:val="NormalWeb"/>
        <w:rPr>
          <w:sz w:val="26"/>
        </w:rPr>
      </w:pPr>
      <w:r w:rsidRPr="00F42BA4">
        <w:rPr>
          <w:sz w:val="26"/>
        </w:rPr>
        <w:t>“Nhị ca, chúng ta liền mau đi thôi!”</w:t>
      </w:r>
    </w:p>
    <w:p w:rsidR="00680C36" w:rsidRPr="00F42BA4" w:rsidRDefault="00680C36" w:rsidP="00680C36">
      <w:pPr>
        <w:pStyle w:val="NormalWeb"/>
        <w:rPr>
          <w:sz w:val="26"/>
        </w:rPr>
      </w:pPr>
      <w:r w:rsidRPr="00F42BA4">
        <w:rPr>
          <w:sz w:val="26"/>
        </w:rPr>
        <w:t>Liễm Âm cùng Ứng Nhược Thiên gật gật đầu. Ba người cùng nhau đi, làm cho trên đường mọi người đều nhìn chằm chằm ! Trời ơi, kia ngân y như tuyết đích tiểu mỹ nhân đẹp quá a, như ngọc như băng lạnh lùng , nhất phái bễ nghễ *nhìn đời bằng nửa con mắt* thiên hạ đầy  ngạo khí. Kia người mặc hồng y, như từ Hỏa thần cao lớn từ trên trời giáng xuống , tuấn dật bất phàm, trên trán đích hỏa diễm ấn ký, trên chiếc trán lóa ra mị quang rực rỡ! Kia tố y đích công tử, tuấn nhã phiêu dật, khí chất tôn quý tự nhiên biểu lộ.</w:t>
      </w:r>
    </w:p>
    <w:p w:rsidR="00680C36" w:rsidRPr="00F42BA4" w:rsidRDefault="00680C36" w:rsidP="00680C36">
      <w:pPr>
        <w:pStyle w:val="NormalWeb"/>
        <w:rPr>
          <w:sz w:val="26"/>
        </w:rPr>
      </w:pPr>
      <w:r w:rsidRPr="00F42BA4">
        <w:rPr>
          <w:sz w:val="26"/>
        </w:rPr>
        <w:t>Liễm Âm thấy người qua đường đều lộ vẻ mặt ngây ngốc, thầm nghĩ: vợ chồng tiểu đệ này, sợ là đi đến chỗ nào, thì tựa như tất cả đều đổ dồn ánh mắt mà nhìn. Tựa như người nọ cũng là mục tiêu dòm ngó của kẻ khác. Trong đầu lại hiện ra dung nhan tuyệt mĩ của Sở Thanh Phong.</w:t>
      </w:r>
    </w:p>
    <w:p w:rsidR="00680C36" w:rsidRPr="00F42BA4" w:rsidRDefault="00680C36" w:rsidP="00680C36">
      <w:pPr>
        <w:pStyle w:val="NormalWeb"/>
        <w:rPr>
          <w:sz w:val="26"/>
        </w:rPr>
      </w:pPr>
      <w:r w:rsidRPr="00F42BA4">
        <w:rPr>
          <w:sz w:val="26"/>
        </w:rPr>
        <w:t>Đến cửa Thanh Phong quán, gã sai vặt gặp  ba người khí vũ hiên ngang, chạy nhanh lại, Liễm Diễm cười tủm tỉm nói: “Kêu Sở Thanh Phong ra đi!”</w:t>
      </w:r>
    </w:p>
    <w:p w:rsidR="00680C36" w:rsidRPr="00F42BA4" w:rsidRDefault="00680C36" w:rsidP="00680C36">
      <w:pPr>
        <w:pStyle w:val="NormalWeb"/>
        <w:rPr>
          <w:sz w:val="26"/>
        </w:rPr>
      </w:pPr>
      <w:r w:rsidRPr="00F42BA4">
        <w:rPr>
          <w:sz w:val="26"/>
        </w:rPr>
        <w:t>Gã sai vặt không dám chậm trễ, chạy nhanh thông báo, chỉ chốc lát sau, một thân áo trắng đích Sở Thanh Phong chậm rãi đi vào đại sảnh, Liễm Âm chạy nhanh bê hoa lan trong tay đón người, lo lắng không yên nói: “Sở, Sở công tử, đây là tặng cho ngươi !”</w:t>
      </w:r>
    </w:p>
    <w:p w:rsidR="00680C36" w:rsidRPr="00F42BA4" w:rsidRDefault="00680C36" w:rsidP="00680C36">
      <w:pPr>
        <w:pStyle w:val="NormalWeb"/>
        <w:rPr>
          <w:sz w:val="26"/>
        </w:rPr>
      </w:pPr>
      <w:r w:rsidRPr="00F42BA4">
        <w:rPr>
          <w:sz w:val="26"/>
        </w:rPr>
        <w:t>Sở Thanh Phong vừa thấy hắn, mặt đã đỏ bừng, nhớ tới chuyện ngày ấy hắn hôn mình, không khỏi giận dữ, cũng không quan tâm hắn là Vương gia , đang muốn phát hỏa đến độ muốn đuổi hắn  đi, lại thấy trong tay hắn bê một chậu hoa lan nhỏ chưa từng thấy qua, nhất thời lời lẽ tức giận tan thành mây khói, ánh mắt nhìn chằm chằm Hoa nhi xinh đẹp kia, cẩn thận ôm lấy chậu hoa như ôm bảo bối, khóe miệng lộ  ra một tia mỉm cười, nhẹ nhàng  nói: “Cám ơn, hoa lan thật đẹp,  rất giống một con bướm nhỏ!”</w:t>
      </w:r>
    </w:p>
    <w:p w:rsidR="00680C36" w:rsidRPr="00F42BA4" w:rsidRDefault="00680C36" w:rsidP="00680C36">
      <w:pPr>
        <w:pStyle w:val="NormalWeb"/>
        <w:rPr>
          <w:sz w:val="26"/>
        </w:rPr>
      </w:pPr>
      <w:r w:rsidRPr="00F42BA4">
        <w:rPr>
          <w:sz w:val="26"/>
        </w:rPr>
        <w:lastRenderedPageBreak/>
        <w:t>Liễm Âm thấy hắn lộ  ra lúm đồng tiền, chỉ cảm thấy trước mắt chính là mỹ nhân như hút hồn, ngây ngốc ngóng nhìn  hắn, trong miệng lẩm bẩm: “Nó được gọi là Lan Hồ điệp!”</w:t>
      </w:r>
    </w:p>
    <w:p w:rsidR="00680C36" w:rsidRPr="00F42BA4" w:rsidRDefault="00680C36" w:rsidP="00680C36">
      <w:pPr>
        <w:pStyle w:val="NormalWeb"/>
        <w:rPr>
          <w:sz w:val="26"/>
        </w:rPr>
      </w:pPr>
      <w:r w:rsidRPr="00F42BA4">
        <w:rPr>
          <w:sz w:val="26"/>
        </w:rPr>
        <w:t>“Lan hồ điệp! Hoa nhi tên thật đẹp!” Sở Thanh Phong mải mê nhìn ngắm Hoa nhi, luyến tiếc bỏ lại. Cũng không để ý đến ánh nhìn phóng tứ của Liễm Ân với hắn, nếu là thấy hắn nhin mình như vậy, sợ là lại muốn giận!</w:t>
      </w:r>
    </w:p>
    <w:p w:rsidR="00680C36" w:rsidRPr="00F42BA4" w:rsidRDefault="00680C36" w:rsidP="00680C36">
      <w:pPr>
        <w:pStyle w:val="NormalWeb"/>
        <w:rPr>
          <w:sz w:val="26"/>
        </w:rPr>
      </w:pPr>
      <w:r w:rsidRPr="00F42BA4">
        <w:rPr>
          <w:sz w:val="26"/>
        </w:rPr>
        <w:t>Liễm Âm ngóng nhìn  hắn, hận không thể biến thành Hoa nhi, thầm nghĩ: nếu là làm cho hắn như vậy chuyên chú nhìn mình, thật là hạnh phúc a!</w:t>
      </w:r>
    </w:p>
    <w:p w:rsidR="00680C36" w:rsidRPr="00F42BA4" w:rsidRDefault="00680C36" w:rsidP="00680C36">
      <w:pPr>
        <w:pStyle w:val="NormalWeb"/>
        <w:rPr>
          <w:sz w:val="26"/>
        </w:rPr>
      </w:pPr>
      <w:r w:rsidRPr="00F42BA4">
        <w:rPr>
          <w:sz w:val="26"/>
        </w:rPr>
        <w:t>Một tiếng ho nhẹ, khiến hai người bừng tình, Sở Thanh Phong ngẩng đầu vừa thấy, đột nhiên nhìn đến kia kẻ cả người hồng y như lửa, sửng sốt, chạy nhanh buông Hoa nhi trong tay, bước đến, kinh hỉ mà ngượng ngùng nói: “Ngươi, sao ngươi lại tới đây?”</w:t>
      </w:r>
    </w:p>
    <w:p w:rsidR="00680C36" w:rsidRPr="00F42BA4" w:rsidRDefault="00680C36" w:rsidP="00680C36">
      <w:pPr>
        <w:pStyle w:val="NormalWeb"/>
        <w:rPr>
          <w:sz w:val="26"/>
        </w:rPr>
      </w:pPr>
      <w:r w:rsidRPr="00F42BA4">
        <w:rPr>
          <w:sz w:val="26"/>
        </w:rPr>
        <w:t>Liễm Âm  lòng chùng lại: chẳng lẽ hắn, hắn thích tiểu đệ? Một cảm giác trống rỗng dâng lên, trong lòng đột nhiên khó chịu cực điểm. Cố tỏ vẻ tươi cười nói: “Sở công tử, đây chính là tiểu đệ Liễm Diễm của ta!”</w:t>
      </w:r>
    </w:p>
    <w:p w:rsidR="00680C36" w:rsidRPr="00F42BA4" w:rsidRDefault="00680C36" w:rsidP="00680C36">
      <w:pPr>
        <w:pStyle w:val="NormalWeb"/>
        <w:rPr>
          <w:sz w:val="26"/>
        </w:rPr>
      </w:pPr>
      <w:r w:rsidRPr="00F42BA4">
        <w:rPr>
          <w:sz w:val="26"/>
        </w:rPr>
        <w:t>“Nhi ca ta bảo chúng ta bồi hắn đến gặp ngươi!” Liễm Diễm cười nói.</w:t>
      </w:r>
    </w:p>
    <w:p w:rsidR="00680C36" w:rsidRPr="00F42BA4" w:rsidRDefault="00680C36" w:rsidP="00680C36">
      <w:pPr>
        <w:pStyle w:val="NormalWeb"/>
        <w:rPr>
          <w:sz w:val="26"/>
        </w:rPr>
      </w:pPr>
      <w:r w:rsidRPr="00F42BA4">
        <w:rPr>
          <w:sz w:val="26"/>
        </w:rPr>
        <w:t>Sở Thanh Phong liếc nhìn Liễm Âm bên cạnh, thầm nghĩ: này đăng đồ tử, chính mình đến, sợ ta cáu với hắn, liền đem đệ đệ đi cùng, nhiều người, ta sẽ không đuổi hắn ! Thật sự là hảo giảo hoạt! Bất quá không nghĩ tới đệ đệ hắn lại là  người ta ngày nhớ đêm mong, thật sự hảo vui vẻ nha!</w:t>
      </w:r>
    </w:p>
    <w:p w:rsidR="00797A5B" w:rsidRPr="00F42BA4" w:rsidRDefault="00797A5B" w:rsidP="00797A5B">
      <w:pPr>
        <w:pStyle w:val="NormalWeb"/>
        <w:rPr>
          <w:sz w:val="26"/>
        </w:rPr>
      </w:pPr>
      <w:r w:rsidRPr="00F42BA4">
        <w:rPr>
          <w:sz w:val="26"/>
        </w:rPr>
        <w:t>Sở Thanh Phong trong lòng một trận vui mừng, ngượng ngùng nhìn Liễm Diễm, cũng chính là người thiếu niên mình vừa gặp đã thương. Thầm nghĩ: nửa năm không gặp hắn, bộ dáng hắn càng anh tuấn nga! Trong lòng nhất thời càng thêm cảm mến Liễm Diễm.</w:t>
      </w:r>
    </w:p>
    <w:p w:rsidR="00797A5B" w:rsidRPr="00F42BA4" w:rsidRDefault="00797A5B" w:rsidP="00797A5B">
      <w:pPr>
        <w:pStyle w:val="NormalWeb"/>
        <w:rPr>
          <w:sz w:val="26"/>
        </w:rPr>
      </w:pPr>
      <w:r w:rsidRPr="00F42BA4">
        <w:rPr>
          <w:sz w:val="26"/>
        </w:rPr>
        <w:t>Liễm Diễm ôm chầm lấy Ứng Nhược Thiên đang đứng bên cạnh giới thiệu: “Sở Thanh Phong, đây là Thiên ca ca của ta, cũng chính là người ta yêu nhất!”</w:t>
      </w:r>
    </w:p>
    <w:p w:rsidR="00797A5B" w:rsidRPr="00F42BA4" w:rsidRDefault="00797A5B" w:rsidP="00797A5B">
      <w:pPr>
        <w:pStyle w:val="NormalWeb"/>
        <w:rPr>
          <w:sz w:val="26"/>
        </w:rPr>
      </w:pPr>
      <w:r w:rsidRPr="00F42BA4">
        <w:rPr>
          <w:sz w:val="26"/>
        </w:rPr>
        <w:t>Sở Thanh Phong cả người run lên, như một tiếng sấm bên tai, nhìn người đang đứng bên cạnh hắn mà ngẩn người, trong lòng một trận tự biết xấu hổ: Ái nhân của hắn quả nhiên là tuyệt thế vô song (thực ra chỗ này nguyên gốc là tối xuất sắc, nhưng vì nghe rất chướng nên mạn phép sửa lại). Nghĩ lại ta đây đệ nhất công tử chốn kinh thành, đem so với hắn, quả chẳng khác nào rơm rác, dung mạo như vậy, sợ là trên đời không ai sánh nổi, khí thế như vậy, sợ là đế vương cũng không bì được hắn.</w:t>
      </w:r>
    </w:p>
    <w:p w:rsidR="00797A5B" w:rsidRPr="00F42BA4" w:rsidRDefault="00797A5B" w:rsidP="00797A5B">
      <w:pPr>
        <w:pStyle w:val="NormalWeb"/>
        <w:rPr>
          <w:sz w:val="26"/>
        </w:rPr>
      </w:pPr>
      <w:r w:rsidRPr="00F42BA4">
        <w:rPr>
          <w:sz w:val="26"/>
        </w:rPr>
        <w:t>Trong lòng chỉ thấy buồn bả, hai mươi lăm năm qua lần đầu tiên động tâm, thế nhưng người ta đã có người trong lòng!</w:t>
      </w:r>
    </w:p>
    <w:p w:rsidR="00797A5B" w:rsidRPr="00F42BA4" w:rsidRDefault="00797A5B" w:rsidP="00797A5B">
      <w:pPr>
        <w:pStyle w:val="NormalWeb"/>
        <w:rPr>
          <w:sz w:val="26"/>
        </w:rPr>
      </w:pPr>
      <w:r w:rsidRPr="00F42BA4">
        <w:rPr>
          <w:sz w:val="26"/>
        </w:rPr>
        <w:lastRenderedPageBreak/>
        <w:t>Ngây ngốc đứng một chỗ, cũng không biết nói cái gì cho phải. Đã thấy Liễm Diễm nhẹ nhàng nâng mặt ái nhân, hai người một trận ngọt ngào hôn nồng nhiệt.</w:t>
      </w:r>
    </w:p>
    <w:p w:rsidR="00797A5B" w:rsidRPr="00F42BA4" w:rsidRDefault="00797A5B" w:rsidP="00797A5B">
      <w:pPr>
        <w:pStyle w:val="NormalWeb"/>
        <w:rPr>
          <w:sz w:val="26"/>
        </w:rPr>
      </w:pPr>
      <w:r w:rsidRPr="00F42BA4">
        <w:rPr>
          <w:sz w:val="26"/>
        </w:rPr>
        <w:t>Sở Thanh Phong càng cảm thấy thương tâm khổ sở, thầm nghĩ: hắn đã có vợ, ta vừa rồi còn  tự mình đa tình! Thật sự là tự rước lấy nhục, làm cho bọn họ chê cười! Nhất thời vừa thẹn vừa giận, để lộ nét mặt trắng bệch, thất thần nhìn thấy hai người ôm  hôn, tâm đã nát!</w:t>
      </w:r>
    </w:p>
    <w:p w:rsidR="00797A5B" w:rsidRPr="00F42BA4" w:rsidRDefault="00797A5B" w:rsidP="00797A5B">
      <w:pPr>
        <w:pStyle w:val="NormalWeb"/>
        <w:rPr>
          <w:sz w:val="26"/>
        </w:rPr>
      </w:pPr>
      <w:r w:rsidRPr="00F42BA4">
        <w:rPr>
          <w:sz w:val="26"/>
        </w:rPr>
        <w:t>Liễm Âm thấy hắn ngơ ngác nhìn Liễm Diễm cùng Ứng Nhược Thiên ôm hôn, nét mặt cực kì tái nhợt, trong mắt hình như có nước, người run rẩy, tâm, có chút đau, kéo kéo góc áo hắn nhẹ giọng nói: “Sở công tử, có thể cho ta xem hoa viên của ngươi? Ta cũng rất thích hoa lan!”</w:t>
      </w:r>
    </w:p>
    <w:p w:rsidR="00797A5B" w:rsidRPr="00F42BA4" w:rsidRDefault="00797A5B" w:rsidP="00797A5B">
      <w:pPr>
        <w:pStyle w:val="NormalWeb"/>
        <w:rPr>
          <w:sz w:val="26"/>
        </w:rPr>
      </w:pPr>
      <w:r w:rsidRPr="00F42BA4">
        <w:rPr>
          <w:sz w:val="26"/>
        </w:rPr>
        <w:t>Sở Thanh Phong quay lại…, gạt lệ trong mắt, miễn cưỡng cười nói: “Tốt, chúng ta đi ngắm Hoa nhi!” Nói xong ôm chậu Lan Hồ điệp vội vàng đi khỏi phòng, vừa quay đi thì nước mắt đã vội rơi xuống. Liễm Âm theo sau thở dài, ai! Sớm biết vậy đã không bảo Diễm nhi bồi  mình đến đây! Đã khiến hắn đau lòng rồi !</w:t>
      </w:r>
    </w:p>
    <w:p w:rsidR="00797A5B" w:rsidRPr="00F42BA4" w:rsidRDefault="00797A5B" w:rsidP="00797A5B">
      <w:pPr>
        <w:pStyle w:val="NormalWeb"/>
        <w:rPr>
          <w:sz w:val="26"/>
        </w:rPr>
      </w:pPr>
      <w:r w:rsidRPr="00F42BA4">
        <w:rPr>
          <w:sz w:val="26"/>
        </w:rPr>
        <w:t>Hai người đi đến sau viện tới hoa viên nhỏ, Sở Thanh Phong đột nhiên dừng lại cước bộ, nổi giận đùng đùng nhìn chằm chằm Liễm Âm. Liễm Âm bị hắn nhìn đến sợ, thầm nghĩ: di? Ta không trêu chọc hắn đi, sao lại mất hứng ?</w:t>
      </w:r>
    </w:p>
    <w:p w:rsidR="00797A5B" w:rsidRPr="00F42BA4" w:rsidRDefault="00797A5B" w:rsidP="00797A5B">
      <w:pPr>
        <w:pStyle w:val="NormalWeb"/>
        <w:rPr>
          <w:sz w:val="26"/>
        </w:rPr>
      </w:pPr>
      <w:r w:rsidRPr="00F42BA4">
        <w:rPr>
          <w:sz w:val="26"/>
        </w:rPr>
        <w:t>Chỉ thấy Sở Thanh Phong hung hăng dồn Liễm Âm. Liễm Âm bị hắn làm cho lui về phía sau  hai bước, lẩm bẩm: “Sở công tử! Ngươi, ngươi làm sao vậy?”</w:t>
      </w:r>
    </w:p>
    <w:p w:rsidR="00797A5B" w:rsidRPr="00F42BA4" w:rsidRDefault="00797A5B" w:rsidP="00797A5B">
      <w:pPr>
        <w:pStyle w:val="NormalWeb"/>
        <w:rPr>
          <w:sz w:val="26"/>
        </w:rPr>
      </w:pPr>
      <w:r w:rsidRPr="00F42BA4">
        <w:rPr>
          <w:sz w:val="26"/>
        </w:rPr>
        <w:t>“Hừ! Ta làm sao vậy?” Sở Thanh Phong mi dựng thẳng, đôi mắt đẹp nổi giận đùng đùng địa trừng mắt nhìn hắn, một bàn tay bưng chậu hoa, một bàn tay chỉ vào hắn mắng: “Ngươi hỗn đản này, ngày hôm trước bị ta đánh, hôm nay cố ý đem tiểu đệ của ngươi cùng ái nhân đến làm nhục ta, ngươi vừa lòng  chưa?”</w:t>
      </w:r>
    </w:p>
    <w:p w:rsidR="00797A5B" w:rsidRPr="00F42BA4" w:rsidRDefault="00797A5B" w:rsidP="00797A5B">
      <w:pPr>
        <w:pStyle w:val="NormalWeb"/>
        <w:rPr>
          <w:sz w:val="26"/>
        </w:rPr>
      </w:pPr>
      <w:r w:rsidRPr="00F42BA4">
        <w:rPr>
          <w:sz w:val="26"/>
        </w:rPr>
        <w:t>Nói xong, trong mắt ngấn lệ, cả giận nói “Ta biết, ta là cái tiểu quan nhân, không xứng với tiểu đệ của ngươi, nhưng là ta cũng không phải là kẻ ngươi có thể tùy tiện khinh bỉ! Ngươi chớ nghĩ đến ngươi là cái đồ chó má Vương gia, tặng bồn hoa quái gì, liền có thể bước vào làm khách của ta, nói cho ngươi biết, ta Sở Thanh Phong căn bản không bằng ngươi, hạ lưu bại hoại! Không biết xấu hổ gì đó! Ta dù có chết cũng không cho ngươi đạt được mục đích!”</w:t>
      </w:r>
    </w:p>
    <w:p w:rsidR="00797A5B" w:rsidRPr="00F42BA4" w:rsidRDefault="00797A5B" w:rsidP="00797A5B">
      <w:pPr>
        <w:pStyle w:val="NormalWeb"/>
        <w:rPr>
          <w:sz w:val="26"/>
        </w:rPr>
      </w:pPr>
      <w:r w:rsidRPr="00F42BA4">
        <w:rPr>
          <w:sz w:val="26"/>
        </w:rPr>
        <w:t>Nói xong, liền cầm trong tay đích chậu hoa hướng  mặt đất đập mạnh, nhất thời vỡ tan tành,  Hoa nhi cành gãy, cánh hoa rơi rụng.</w:t>
      </w:r>
    </w:p>
    <w:p w:rsidR="00797A5B" w:rsidRPr="00F42BA4" w:rsidRDefault="00797A5B" w:rsidP="00797A5B">
      <w:pPr>
        <w:pStyle w:val="NormalWeb"/>
        <w:rPr>
          <w:sz w:val="26"/>
        </w:rPr>
      </w:pPr>
      <w:r w:rsidRPr="00F42BA4">
        <w:rPr>
          <w:sz w:val="26"/>
        </w:rPr>
        <w:t xml:space="preserve">Liễm Âm trợn mắt há hốc mồm mà nhìn vẻ mặt giận dữ, bị kẻ này tự dưng chỉ trích cảm thấy oan uổng không thôi. Trong lòng vừa tức vừa vội, giờ phút này lại thấy hắn đến Hoa nhi mình tặng cho cũng đập vỡ, còn mắng mình hạ lưu, không biết xấu hổ, căn bản hạ </w:t>
      </w:r>
      <w:r w:rsidRPr="00F42BA4">
        <w:rPr>
          <w:sz w:val="26"/>
        </w:rPr>
        <w:lastRenderedPageBreak/>
        <w:t>lưu  không hơn chính mình, chỉ cảm thấy một trận tức giận cùng nhục nhã khó có thể ức chế, tức giận đến mức người phát run.</w:t>
      </w:r>
    </w:p>
    <w:p w:rsidR="00797A5B" w:rsidRPr="00F42BA4" w:rsidRDefault="00797A5B" w:rsidP="00797A5B">
      <w:pPr>
        <w:pStyle w:val="NormalWeb"/>
        <w:rPr>
          <w:sz w:val="26"/>
        </w:rPr>
      </w:pPr>
      <w:r w:rsidRPr="00F42BA4">
        <w:rPr>
          <w:sz w:val="26"/>
        </w:rPr>
        <w:t>Sửng sờ một chỗ, nửa ngày nói không ra lời, lãnh nghiêm mặt thầm nghĩ: trong mắt hắn ta đúng là không ra gì như vậy, thôi! Làm gì ở chỗ này tự rước lấy nhục! Xoay người rời đi, tới viên cửa, quay đầu lạnh lùng nói: “Sở công tử, ta không biết ngươi cảm mến tiểu đệ của ta, cũng không có muốn dẫn hắn đến làm nhục tấm lòng của ngươi, càng không nghĩ sẽ làm cái gì nhập mô chi tân của ngươi.”</w:t>
      </w:r>
    </w:p>
    <w:p w:rsidR="00797A5B" w:rsidRPr="00F42BA4" w:rsidRDefault="00797A5B" w:rsidP="00797A5B">
      <w:pPr>
        <w:pStyle w:val="NormalWeb"/>
        <w:rPr>
          <w:sz w:val="26"/>
        </w:rPr>
      </w:pPr>
      <w:r w:rsidRPr="00F42BA4">
        <w:rPr>
          <w:sz w:val="26"/>
        </w:rPr>
        <w:t>Liễm âm lãnh nghiêm mặt một chút, lãnh ngạo nói: “Hôm nay bổn vương này đến, là do đại ca của ngươi, Ly nhờ ta chuyển lời tới ngươi một tiếng, bảo hắn không có việc gì, xin ngươi yên tâm! Nếu Sở công tử  chán ghét bổn vương như vậy, bổn vương cũng không phải kẻ tiểu nhân không biết sỉ, chúng ta như vậy thì không nên gượng ép, vĩnh viễn không gặp lại!” Nói xong, giận dữ phất tay áo rời đi.</w:t>
      </w:r>
    </w:p>
    <w:p w:rsidR="00797A5B" w:rsidRPr="00F42BA4" w:rsidRDefault="00797A5B" w:rsidP="00797A5B">
      <w:pPr>
        <w:pStyle w:val="NormalWeb"/>
        <w:rPr>
          <w:sz w:val="26"/>
        </w:rPr>
      </w:pPr>
      <w:r w:rsidRPr="00F42BA4">
        <w:rPr>
          <w:sz w:val="26"/>
        </w:rPr>
        <w:t>Sở Thanh Phong mở miệng, muốn nói lại thôi, ngơ ngác nhìn bóng hắn đi xa dần, nhìn Hoa nhi trên mặt đất sững sờ, đột nhiên ngồi xuống, nhặt lại Hoa nhi, thật cẩn thận nâng những rễ chưa gãy, lớn tiếng kêu đồng nhân mang chậu hoa đem đổi vào bồn mới. Si ngốc nhìn những cành hoa bị gãy trong bồn khẽ nói: “Thực xin lỗi!”</w:t>
      </w:r>
    </w:p>
    <w:p w:rsidR="00843C2A" w:rsidRPr="00F42BA4" w:rsidRDefault="00797A5B" w:rsidP="00843C2A">
      <w:pPr>
        <w:pStyle w:val="NormalWeb"/>
        <w:rPr>
          <w:b/>
          <w:color w:val="E36C0A" w:themeColor="accent6" w:themeShade="BF"/>
          <w:sz w:val="26"/>
        </w:rPr>
      </w:pPr>
      <w:r w:rsidRPr="00F42BA4">
        <w:rPr>
          <w:b/>
          <w:color w:val="E36C0A" w:themeColor="accent6" w:themeShade="BF"/>
          <w:sz w:val="26"/>
        </w:rPr>
        <w:t>Đệ cửu chương:</w:t>
      </w:r>
    </w:p>
    <w:p w:rsidR="00797A5B" w:rsidRPr="00F42BA4" w:rsidRDefault="00797A5B" w:rsidP="00797A5B">
      <w:pPr>
        <w:pStyle w:val="NormalWeb"/>
        <w:rPr>
          <w:sz w:val="26"/>
        </w:rPr>
      </w:pPr>
      <w:r w:rsidRPr="00F42BA4">
        <w:rPr>
          <w:sz w:val="26"/>
        </w:rPr>
        <w:t>Liễm Âm nổi giận đùng đùng trở về vương phủ, Vân ra đón, vẻ mặt gian tà nói: “Yêu! Vương gia, hôm nay gặp mỹ nhân, như thế nào lại có vẻ mất hứng a?” Nói xong nhìn chằm chằm mặt Liễm Âm một lượt từ trái qua phải, chế nhạo nói: “A? Vương gia, mỹ nhân không đánh người a, trên mặt cũng không thấy dấu tay!” Nói xong miệng cười khanh khách.</w:t>
      </w:r>
    </w:p>
    <w:p w:rsidR="00797A5B" w:rsidRPr="00F42BA4" w:rsidRDefault="00797A5B" w:rsidP="00797A5B">
      <w:pPr>
        <w:pStyle w:val="NormalWeb"/>
        <w:rPr>
          <w:sz w:val="26"/>
        </w:rPr>
      </w:pPr>
      <w:r w:rsidRPr="00F42BA4">
        <w:rPr>
          <w:sz w:val="26"/>
        </w:rPr>
        <w:t>Liễm Âm nghiêm mặt không phản ứng, sau một lúc lâu mới cất giọng lạnh lùng: “Về sau trước mặt ta chớ nhắc tới hắn!”</w:t>
      </w:r>
    </w:p>
    <w:p w:rsidR="00797A5B" w:rsidRPr="00F42BA4" w:rsidRDefault="00797A5B" w:rsidP="00797A5B">
      <w:pPr>
        <w:pStyle w:val="NormalWeb"/>
        <w:rPr>
          <w:sz w:val="26"/>
        </w:rPr>
      </w:pPr>
      <w:r w:rsidRPr="00F42BA4">
        <w:rPr>
          <w:sz w:val="26"/>
        </w:rPr>
        <w:t>Vẻ mặt Vân chợt nghiêm túc, lo lắng hỏi : “Vương gia, xảy ra chuyện gì? Sở công tử mạo phạm người ?”</w:t>
      </w:r>
    </w:p>
    <w:p w:rsidR="00797A5B" w:rsidRPr="00F42BA4" w:rsidRDefault="00797A5B" w:rsidP="00797A5B">
      <w:pPr>
        <w:pStyle w:val="NormalWeb"/>
        <w:rPr>
          <w:sz w:val="26"/>
        </w:rPr>
      </w:pPr>
      <w:r w:rsidRPr="00F42BA4">
        <w:rPr>
          <w:sz w:val="26"/>
        </w:rPr>
        <w:t>Liễm Âm nhớ tới Sở Thanh Phong đối với mình thật sự chán ghét, thầm nghĩ: hắn đâu chỉ là mạo phạm ta, đem ta mắng như tát nước không nói, đối ta vô cùng khinh thường đã đành, lại còn nghi ngờ ta đem Diễm nhi đến làm nhục hắn. Ở hắn trong mắt hắn, ta cũng chỉ là một kẻ tiểu nhân dơ bẩn không thể chịu nổi. Ta cần gì phải mặt mày hồ hởi tiếp kẻ lạnh lùng?</w:t>
      </w:r>
      <w:r w:rsidRPr="00F42BA4">
        <w:rPr>
          <w:sz w:val="26"/>
        </w:rPr>
        <w:br/>
        <w:t>Nghĩ một hồi, Liễm Âm miễn cưỡng khoát tay nói  “Về sau chớ nhắc đến hắn!”</w:t>
      </w:r>
    </w:p>
    <w:p w:rsidR="00797A5B" w:rsidRPr="00F42BA4" w:rsidRDefault="00797A5B" w:rsidP="00797A5B">
      <w:pPr>
        <w:pStyle w:val="NormalWeb"/>
        <w:rPr>
          <w:sz w:val="26"/>
        </w:rPr>
      </w:pPr>
      <w:r w:rsidRPr="00F42BA4">
        <w:rPr>
          <w:sz w:val="26"/>
        </w:rPr>
        <w:t>“Vậy có phải rút ảnh vệ ở đó về?” Vân lưỡng lự hỏi.</w:t>
      </w:r>
    </w:p>
    <w:p w:rsidR="00797A5B" w:rsidRPr="00F42BA4" w:rsidRDefault="00797A5B" w:rsidP="00797A5B">
      <w:pPr>
        <w:pStyle w:val="NormalWeb"/>
        <w:rPr>
          <w:sz w:val="26"/>
        </w:rPr>
      </w:pPr>
      <w:r w:rsidRPr="00F42BA4">
        <w:rPr>
          <w:sz w:val="26"/>
        </w:rPr>
        <w:lastRenderedPageBreak/>
        <w:t>Liễm Âm ngây người một chút, mãi sau mới nhẹ giọng nói: “Không cần!”</w:t>
      </w:r>
    </w:p>
    <w:p w:rsidR="00797A5B" w:rsidRPr="00F42BA4" w:rsidRDefault="00797A5B" w:rsidP="00797A5B">
      <w:pPr>
        <w:pStyle w:val="NormalWeb"/>
        <w:rPr>
          <w:sz w:val="26"/>
        </w:rPr>
      </w:pPr>
      <w:r w:rsidRPr="00F42BA4">
        <w:rPr>
          <w:sz w:val="26"/>
        </w:rPr>
        <w:t>Nói xong xoay người liền vội  rời đi, vừa đi vừa nghĩ ngợi: ta, ta đây là làm sao vậy? Hắn đối đãi ta như vậy , ta còn sai ảnh vệ bảo hộ hắn làm gì? Biết đâu người kia nhận ra tình cảm của ta… Liễm Âm, ngươi cần gì phải thay hắn lo nghĩ như vậy?</w:t>
      </w:r>
    </w:p>
    <w:p w:rsidR="00797A5B" w:rsidRPr="00F42BA4" w:rsidRDefault="00797A5B" w:rsidP="00797A5B">
      <w:pPr>
        <w:pStyle w:val="NormalWeb"/>
        <w:rPr>
          <w:sz w:val="26"/>
        </w:rPr>
      </w:pPr>
      <w:r w:rsidRPr="00F42BA4">
        <w:rPr>
          <w:sz w:val="26"/>
        </w:rPr>
        <w:t>Đình chỉ cước bộ, xoay người muốn gọi Vân lại, định nói hắn rút ảnh vệ, nhưng trong đầu lại hiện ra cảnh tượng Sở Thanh Phong bị người ta đặt dưới thân mà khóc, lại dừng lại, oán hận dậm chân nhẹ một cái, thầm mắng: Liễm Âm, ngươi thật đáng khinh!</w:t>
      </w:r>
    </w:p>
    <w:p w:rsidR="00797A5B" w:rsidRPr="00F42BA4" w:rsidRDefault="00797A5B" w:rsidP="00797A5B">
      <w:pPr>
        <w:pStyle w:val="NormalWeb"/>
        <w:rPr>
          <w:sz w:val="26"/>
        </w:rPr>
      </w:pPr>
      <w:r w:rsidRPr="00F42BA4">
        <w:rPr>
          <w:sz w:val="26"/>
        </w:rPr>
        <w:t>Đêm khuya yên tĩnh, ở vườn sau Thanh Phong quán, Sở Thanh Phong đứng bên cây hoa nhỏ trong phòng, tay cầm nến, ngây ngốc nhìn Hồ Điệp lan cành bị gãy gốc bị đứt, thở dài  nói khẽ : “Ta biết trách lầm hắn, ta thầm thích Diễm vương gia cũng chưa nói cho ai, hắn lại như thế nào biết, còn cố ý dẫn người đến hạ nhục ta? Ta chỉ là lúc ấy giận dữ, lấy hắn trút giận, giờ hắn nhất định giận ta lắm!” Nói xong sở Thanh Phong nhẹ nhàng vỗ về  Hồ Điệp Lan xinh đẹp, nhẹ giọng nói: “Lan nhi, tha thứ cho ta!”</w:t>
      </w:r>
    </w:p>
    <w:p w:rsidR="00797A5B" w:rsidRPr="00F42BA4" w:rsidRDefault="00797A5B" w:rsidP="00797A5B">
      <w:pPr>
        <w:pStyle w:val="NormalWeb"/>
        <w:rPr>
          <w:sz w:val="26"/>
        </w:rPr>
      </w:pPr>
      <w:r w:rsidRPr="00F42BA4">
        <w:rPr>
          <w:sz w:val="26"/>
        </w:rPr>
        <w:t>Hôm sau, Liễm Âm đem hai con mắt đại thâm quầng tiến cung thăm Liễm Trần, Liễm Trần vẻ mặt lo lắng, hỏi han: “Nhị đệ, đêm qua ngủ không ngon?”</w:t>
      </w:r>
    </w:p>
    <w:p w:rsidR="00797A5B" w:rsidRPr="00F42BA4" w:rsidRDefault="00797A5B" w:rsidP="00797A5B">
      <w:pPr>
        <w:pStyle w:val="NormalWeb"/>
        <w:rPr>
          <w:sz w:val="26"/>
        </w:rPr>
      </w:pPr>
      <w:r w:rsidRPr="00F42BA4">
        <w:rPr>
          <w:sz w:val="26"/>
        </w:rPr>
        <w:t>Liễm Âm cười khổ một chút, thầm nghĩ: đêm qua Sở Thanh Phong kia lại tra tấn mình trong mộng, ai! Đây là làm sao vậy? Vì cái gì chưa bao giờ mơ thấy Khanh Nhi, chỉ mộng thấy Sở Thanh Phong , hàng đêm cùng hắn gặp gỡ trong mộng. Nghĩ đến mộng đêm qua, Liễm Âm đỏ mặt một trận, trong lòng thầm hận chính mình, kia Sở Thanh Phong đã rõ ràng tỏ vẻ chán ghét  mình, bản thân vì cái gì còn luôn mơ thấy hắn, ở trong mộng cùng hắn triền miên?</w:t>
      </w:r>
    </w:p>
    <w:p w:rsidR="00797A5B" w:rsidRPr="00F42BA4" w:rsidRDefault="00797A5B" w:rsidP="00797A5B">
      <w:pPr>
        <w:pStyle w:val="NormalWeb"/>
        <w:rPr>
          <w:sz w:val="26"/>
        </w:rPr>
      </w:pPr>
      <w:r w:rsidRPr="00F42BA4">
        <w:rPr>
          <w:sz w:val="26"/>
        </w:rPr>
        <w:t>Thấy vẻ mặt thất thần, sa vào trầm tư của Liễm Âm, Liễm Trần thầm nghĩ: Nhị đệ không phải là trong lòng có người nào đó? Cũng tốt, vương phi của hắn đã mất bốn năm, cũng không chịu tái nạp phi, hiện giờ lẻ loi một mình, lại không có con nối dõi. Nếu thực coi trọng cô nương nhà nào, kia chẳng phải thật tốt quá, liền mở miệng hỏi: “Nhị đệ, ngươi trong lòng có người nào rồi sao?”</w:t>
      </w:r>
    </w:p>
    <w:p w:rsidR="00797A5B" w:rsidRPr="00F42BA4" w:rsidRDefault="00797A5B" w:rsidP="00797A5B">
      <w:pPr>
        <w:pStyle w:val="NormalWeb"/>
        <w:rPr>
          <w:sz w:val="26"/>
        </w:rPr>
      </w:pPr>
      <w:r w:rsidRPr="00F42BA4">
        <w:rPr>
          <w:sz w:val="26"/>
        </w:rPr>
        <w:t>Liễm Âm sửng sốt, lắp bắp trong miệng: “Người trong lòng… người trong lòng…!” Liễm Âm trong đầu lập tức nhớ đến khuôn mặt Sở Thanh Phong, đỏ mặt, có chút xấu hổ nghĩ thầm: cho dù ta thích hắn, hắn lại ghét ta vô cùng! Liễm âm, ngươi chớ tự mình đa tình, tơ tưởng này nọ.</w:t>
      </w:r>
    </w:p>
    <w:p w:rsidR="00797A5B" w:rsidRPr="00F42BA4" w:rsidRDefault="00797A5B" w:rsidP="00797A5B">
      <w:pPr>
        <w:pStyle w:val="NormalWeb"/>
        <w:rPr>
          <w:sz w:val="26"/>
        </w:rPr>
      </w:pPr>
      <w:r w:rsidRPr="00F42BA4">
        <w:rPr>
          <w:sz w:val="26"/>
        </w:rPr>
        <w:t>Liễm Trần cùng Ly nhìn nhau liếc mắt một cái, không hẹn mà cùng  gật đầu, thầm nghĩ: Liễm Âm rơi vào lưới tình !</w:t>
      </w:r>
    </w:p>
    <w:p w:rsidR="00797A5B" w:rsidRPr="00F42BA4" w:rsidRDefault="00797A5B" w:rsidP="00797A5B">
      <w:pPr>
        <w:pStyle w:val="NormalWeb"/>
        <w:rPr>
          <w:sz w:val="26"/>
        </w:rPr>
      </w:pPr>
      <w:r w:rsidRPr="00F42BA4">
        <w:rPr>
          <w:sz w:val="26"/>
        </w:rPr>
        <w:lastRenderedPageBreak/>
        <w:t>Liễm âm vừa ngẩng đầu, thấy vẻ mặt hai người tươi cười như thấu rõ tất cả, nhất thời mặt đỏ cả lên, lắp bắp nói: “Đại… đại ca, ta… ta không có người trong mộng! Thực không có!”</w:t>
      </w:r>
    </w:p>
    <w:p w:rsidR="00797A5B" w:rsidRPr="00F42BA4" w:rsidRDefault="00797A5B" w:rsidP="00797A5B">
      <w:pPr>
        <w:pStyle w:val="NormalWeb"/>
        <w:rPr>
          <w:sz w:val="26"/>
        </w:rPr>
      </w:pPr>
      <w:r w:rsidRPr="00F42BA4">
        <w:rPr>
          <w:sz w:val="26"/>
        </w:rPr>
        <w:t>Thấy Liễm Âm không muốn thừa nhận, Liễm Trần cũng không tiện hỏi lại, mỉm cười nói: “Không có thì không có vậy, ngày nào đó đại ca cho ngươi chọn một cô nương tốt, ngươi cũng đã hai mươi bốn , đến bây giờ còn không có con nối dõi, cũng nên lo lắng đi.”</w:t>
      </w:r>
    </w:p>
    <w:p w:rsidR="00797A5B" w:rsidRPr="00F42BA4" w:rsidRDefault="00797A5B" w:rsidP="00797A5B">
      <w:pPr>
        <w:pStyle w:val="NormalWeb"/>
        <w:rPr>
          <w:sz w:val="26"/>
        </w:rPr>
      </w:pPr>
      <w:r w:rsidRPr="00F42BA4">
        <w:rPr>
          <w:sz w:val="26"/>
        </w:rPr>
        <w:t>“Không, đại ca! Ta còn chưa muốn cưới!” Liễm Âm một mạch từ chối  ý tốt của Liễm Trần.</w:t>
      </w:r>
    </w:p>
    <w:p w:rsidR="00797A5B" w:rsidRPr="00F42BA4" w:rsidRDefault="00797A5B" w:rsidP="00797A5B">
      <w:pPr>
        <w:pStyle w:val="NormalWeb"/>
        <w:rPr>
          <w:sz w:val="26"/>
        </w:rPr>
      </w:pPr>
      <w:r w:rsidRPr="00F42BA4">
        <w:rPr>
          <w:sz w:val="26"/>
        </w:rPr>
        <w:t>Liễm Trần thở dài, nhẹ cầm tay hắn: “Nhị đệ, đại ca là không muốn nhìn ngươi một mình lẻ loi đơn chiếc, Khanh nhi đã mất nhiều năm như vậy ngươi vẫn không tái hôn, cũng coi như đã không làm nàng thất vọng! Ta nghĩ, nàng ở cửu tuyền cũng là không muốn thấy ngươi tuổi già cô đơn suốt kiếp như vậy!”</w:t>
      </w:r>
    </w:p>
    <w:p w:rsidR="00797A5B" w:rsidRPr="00F42BA4" w:rsidRDefault="00797A5B" w:rsidP="00797A5B">
      <w:pPr>
        <w:pStyle w:val="NormalWeb"/>
        <w:rPr>
          <w:sz w:val="26"/>
        </w:rPr>
      </w:pPr>
      <w:r w:rsidRPr="00F42BA4">
        <w:rPr>
          <w:sz w:val="26"/>
        </w:rPr>
        <w:t>“Đại ca, hảo ý của ngươi ta xin lĩnh !” Liễm Âm cảm động ôm đầu Liễm Trần, cảm thấy được từ khi Liễm Trần bệnh tỉnh lại, tựa hồ lại tìm thấy tình cảm huynh đệ trước kia, hắn không còn là hoàng đế lãnh khốc, hắn lại là đại ca ân cần của mình.</w:t>
      </w:r>
    </w:p>
    <w:p w:rsidR="00797A5B" w:rsidRPr="00F42BA4" w:rsidRDefault="00797A5B" w:rsidP="00797A5B">
      <w:pPr>
        <w:pStyle w:val="NormalWeb"/>
        <w:rPr>
          <w:sz w:val="26"/>
        </w:rPr>
      </w:pPr>
      <w:r w:rsidRPr="00F42BA4">
        <w:rPr>
          <w:sz w:val="26"/>
        </w:rPr>
        <w:t>Nhìn thấy ánh mắt quan tâm của Liễm Trần, Liễm Âm nhất thời có chút không đành phụ lòng hắn, liền nhẹ giọng nói: “Như vậy đi, đại ca, nếu ta coi trọng cô nương nhà ai, nhất định nhờ ngươi, được không?”</w:t>
      </w:r>
    </w:p>
    <w:p w:rsidR="00797A5B" w:rsidRPr="00F42BA4" w:rsidRDefault="00797A5B" w:rsidP="00797A5B">
      <w:pPr>
        <w:pStyle w:val="NormalWeb"/>
        <w:rPr>
          <w:sz w:val="26"/>
        </w:rPr>
      </w:pPr>
      <w:r w:rsidRPr="00F42BA4">
        <w:rPr>
          <w:sz w:val="26"/>
        </w:rPr>
        <w:t>Liễm Trần gật đầu, thầm mong Liễm Âm có thể sớm tìm được một cô nương tốt. Hai người lại nói sang chuyện quốc sự này nọ. Nói xong, Ly bưng trà tới, ba người cùng nhau uống trà tán gẫu.</w:t>
      </w:r>
    </w:p>
    <w:p w:rsidR="00797A5B" w:rsidRPr="00F42BA4" w:rsidRDefault="00797A5B" w:rsidP="00797A5B">
      <w:pPr>
        <w:pStyle w:val="NormalWeb"/>
        <w:rPr>
          <w:sz w:val="26"/>
        </w:rPr>
      </w:pPr>
      <w:r w:rsidRPr="00F42BA4">
        <w:rPr>
          <w:sz w:val="26"/>
        </w:rPr>
        <w:t>“Đúng rồi, Liễm Âm, nhị đệ Thanh Phong của ta thế nào ?” Ly hỏi.</w:t>
      </w:r>
    </w:p>
    <w:p w:rsidR="00797A5B" w:rsidRPr="00F42BA4" w:rsidRDefault="00797A5B" w:rsidP="00797A5B">
      <w:pPr>
        <w:pStyle w:val="NormalWeb"/>
        <w:rPr>
          <w:sz w:val="26"/>
        </w:rPr>
      </w:pPr>
      <w:r w:rsidRPr="00F42BA4">
        <w:rPr>
          <w:sz w:val="26"/>
        </w:rPr>
        <w:t>“Hắn… hắn tốt lắm!” Liễm âm sửng sốt, lắp bắp.</w:t>
      </w:r>
      <w:r w:rsidRPr="00F42BA4">
        <w:rPr>
          <w:sz w:val="26"/>
        </w:rPr>
        <w:br/>
        <w:t>“Thanh Phong?” Liễm Trần sắc mặt có chút không tốt, tưởng tượng đến nam tử xinh đẹp kia, trong lòng liền chua như giấm.</w:t>
      </w:r>
    </w:p>
    <w:p w:rsidR="00797A5B" w:rsidRPr="00F42BA4" w:rsidRDefault="00797A5B" w:rsidP="00797A5B">
      <w:pPr>
        <w:pStyle w:val="NormalWeb"/>
        <w:rPr>
          <w:sz w:val="26"/>
        </w:rPr>
      </w:pPr>
      <w:r w:rsidRPr="00F42BA4">
        <w:rPr>
          <w:sz w:val="26"/>
        </w:rPr>
        <w:t>“Trần!” Ly bạch liễu tha nhất nhãn &lt;xem chú thích chương 6&gt; sau đó nhẹ nhàng ôm thân thể gầy yếu của hắn nói: “Thanh Phong là huynh đệ kết nghĩa của ta, ta ở ngoài cung, chính là hắn thu lưu ta, bằng không ta đã gặp cảnh màn trời chiếu đất!”</w:t>
      </w:r>
    </w:p>
    <w:p w:rsidR="00797A5B" w:rsidRPr="00F42BA4" w:rsidRDefault="00797A5B" w:rsidP="00797A5B">
      <w:pPr>
        <w:pStyle w:val="NormalWeb"/>
        <w:rPr>
          <w:sz w:val="26"/>
        </w:rPr>
      </w:pPr>
      <w:r w:rsidRPr="00F42BA4">
        <w:rPr>
          <w:sz w:val="26"/>
        </w:rPr>
        <w:t>Chỉ nghĩ đến việc Ly ăn uống ngủ ở cái nơi hoang vu, Liễm Trần nhất thời đau lòng không thôi, đối Sở Thanh Phong cũng nảy sinh một chút cảm kích, hơn nữa Ly sớm nói rằng chỉ yêu mình, đối với Sở Thanh Phong kia chỉ là tình cảm huynh đệ, trong lòng liền dễ chịu rất nhiều, ôm lấy Ly một trận ôn nhu vuốt ve, mỉm cười nói: “Ngày nào đó thỉnh hắn tiến cung, ta  hảo hảo cám ơn hắn!”</w:t>
      </w:r>
    </w:p>
    <w:p w:rsidR="00797A5B" w:rsidRPr="00F42BA4" w:rsidRDefault="00797A5B" w:rsidP="00797A5B">
      <w:pPr>
        <w:pStyle w:val="NormalWeb"/>
        <w:rPr>
          <w:sz w:val="26"/>
        </w:rPr>
      </w:pPr>
      <w:r w:rsidRPr="00F42BA4">
        <w:rPr>
          <w:sz w:val="26"/>
        </w:rPr>
        <w:lastRenderedPageBreak/>
        <w:t>“Ân, hảo!” Rời khỏi lòng Liễm Trần, Ly gật đầu cười nói: “Nhị đệ của ta đặc biệt thích hoa lan, ngự hoa viên kỳ hoa dị thảo phong phú, hắn nhất định thích.”</w:t>
      </w:r>
    </w:p>
    <w:p w:rsidR="00797A5B" w:rsidRPr="00F42BA4" w:rsidRDefault="00797A5B" w:rsidP="00797A5B">
      <w:pPr>
        <w:pStyle w:val="NormalWeb"/>
        <w:rPr>
          <w:sz w:val="26"/>
        </w:rPr>
      </w:pPr>
      <w:r w:rsidRPr="00F42BA4">
        <w:rPr>
          <w:sz w:val="26"/>
        </w:rPr>
        <w:t>“Thích hoa lan a! Chuyện nhỏ, Nhị đệ, ngươi không phải là có lan viên sao? Ngày khác ta cùng Ly đưa Sở Thanh Phong đến ngắm một chút!” Liễm Trần nhớ tới lan viên của Liễm Âm, hứng trí bừng bừng đề nghị.</w:t>
      </w:r>
    </w:p>
    <w:p w:rsidR="00797A5B" w:rsidRPr="00F42BA4" w:rsidRDefault="00797A5B" w:rsidP="00797A5B">
      <w:pPr>
        <w:pStyle w:val="NormalWeb"/>
        <w:rPr>
          <w:sz w:val="26"/>
        </w:rPr>
      </w:pPr>
      <w:r w:rsidRPr="00F42BA4">
        <w:rPr>
          <w:sz w:val="26"/>
        </w:rPr>
        <w:t>“Đúng vậy, nghe nói lan viên của Lục vương gia hoa lan đa dạng, Thanh Phong nhất định sẽ thích !” Ly cười nói.</w:t>
      </w:r>
    </w:p>
    <w:p w:rsidR="00797A5B" w:rsidRPr="00F42BA4" w:rsidRDefault="00797A5B" w:rsidP="00797A5B">
      <w:pPr>
        <w:pStyle w:val="NormalWeb"/>
        <w:rPr>
          <w:sz w:val="26"/>
        </w:rPr>
      </w:pPr>
      <w:r w:rsidRPr="00F42BA4">
        <w:rPr>
          <w:sz w:val="26"/>
        </w:rPr>
        <w:t>Liễm Âm mặt tối sầm lại, hôm qua mới nói với người kia vĩnh viễn không gặp, hiện tại đại ca cùng Ly lại muốn mời người nọ đến vườn của mình. Trời ạ, người nọ nếu biết đó là vườn của ta, không chừng lại nghĩ thêm cái gì về ta…</w:t>
      </w:r>
    </w:p>
    <w:p w:rsidR="00797A5B" w:rsidRPr="00F42BA4" w:rsidRDefault="00797A5B" w:rsidP="00797A5B">
      <w:pPr>
        <w:pStyle w:val="NormalWeb"/>
        <w:rPr>
          <w:sz w:val="26"/>
        </w:rPr>
      </w:pPr>
      <w:r w:rsidRPr="00F42BA4">
        <w:rPr>
          <w:sz w:val="26"/>
        </w:rPr>
        <w:t>Chính là nhìn thấy vẻ mặt hưng trí bừng bừng của Liễm Trần cùng Ly, lại ngượng ngùng, chỉ cười yếu ớt nói: “Hảo a, đại ca, bất quá ngươi hiện tại thân thể yếu như vậy, cũng không thích hợp đi, vườn kia lại ở ngoại ô, đường xá xa xôi. Chờ ngươi thân thể tốt lên hẵng đi !” Thầm nghĩ: chờ ngươi thân thể tốt rồi, thể nào cũng quên, tốt nhất là quên, ta không bao giờ muốn gặp người nọ nữa!</w:t>
      </w:r>
    </w:p>
    <w:p w:rsidR="00797A5B" w:rsidRPr="00F42BA4" w:rsidRDefault="00797A5B" w:rsidP="00797A5B">
      <w:pPr>
        <w:pStyle w:val="NormalWeb"/>
        <w:rPr>
          <w:sz w:val="26"/>
        </w:rPr>
      </w:pPr>
      <w:r w:rsidRPr="00F42BA4">
        <w:rPr>
          <w:sz w:val="26"/>
        </w:rPr>
        <w:t>————–</w:t>
      </w:r>
    </w:p>
    <w:p w:rsidR="00797A5B" w:rsidRPr="00F42BA4" w:rsidRDefault="00797A5B" w:rsidP="00797A5B">
      <w:pPr>
        <w:pStyle w:val="NormalWeb"/>
        <w:rPr>
          <w:sz w:val="26"/>
        </w:rPr>
      </w:pPr>
      <w:r w:rsidRPr="00F42BA4">
        <w:rPr>
          <w:sz w:val="26"/>
        </w:rPr>
        <w:t>Chớp mắt đã nửa tháng trôi qua, Sở Thanh Phong cảm thấy trong lòng như có vướng mắc, nửa tháng, trong lòng nói chung rất lo sợ, rồi lại không rõ nguyên cớ, tính tình đều khó đi rất nhiều. Nhìn thấy tiểu đồng bị mình mắng đến hai mắt đẫm lệ, nhất thời tâm sinh hối hận, xoa nhẹ đầu tiểu đồng, ôn nhu nói: “Đồng nhi, đừng khóc !”</w:t>
      </w:r>
    </w:p>
    <w:p w:rsidR="00797A5B" w:rsidRPr="00F42BA4" w:rsidRDefault="00797A5B" w:rsidP="00797A5B">
      <w:pPr>
        <w:pStyle w:val="NormalWeb"/>
        <w:rPr>
          <w:sz w:val="26"/>
        </w:rPr>
      </w:pPr>
      <w:r w:rsidRPr="00F42BA4">
        <w:rPr>
          <w:sz w:val="26"/>
        </w:rPr>
        <w:t>Tiểu đồng ủy khuất nhìn người trước mặt, cong môi thầm nghĩ:  không biết công tử gần đây làm sao vậy, như ăn nhầm thuốc nổ, tính tình nóng nảy muốn chết! Bất quá… Cũng không để ý đến hắn, hừ một tiếng buồn bực quay đi.</w:t>
      </w:r>
    </w:p>
    <w:p w:rsidR="00797A5B" w:rsidRPr="00F42BA4" w:rsidRDefault="00797A5B" w:rsidP="00797A5B">
      <w:pPr>
        <w:pStyle w:val="NormalWeb"/>
        <w:rPr>
          <w:sz w:val="26"/>
        </w:rPr>
      </w:pPr>
      <w:r w:rsidRPr="00F42BA4">
        <w:rPr>
          <w:sz w:val="26"/>
        </w:rPr>
        <w:t>Sở Thanh Phong bật cười nhìn tiểu tử đang hậm hực quay đi, lắc đầu, lâm vào trầm tư.</w:t>
      </w:r>
    </w:p>
    <w:p w:rsidR="00797A5B" w:rsidRPr="00F42BA4" w:rsidRDefault="00797A5B" w:rsidP="00797A5B">
      <w:pPr>
        <w:pStyle w:val="NormalWeb"/>
        <w:rPr>
          <w:sz w:val="26"/>
        </w:rPr>
      </w:pPr>
      <w:r w:rsidRPr="00F42BA4">
        <w:rPr>
          <w:sz w:val="26"/>
        </w:rPr>
        <w:t>———–</w:t>
      </w:r>
    </w:p>
    <w:p w:rsidR="00797A5B" w:rsidRPr="00F42BA4" w:rsidRDefault="00797A5B" w:rsidP="00797A5B">
      <w:pPr>
        <w:pStyle w:val="NormalWeb"/>
        <w:rPr>
          <w:sz w:val="26"/>
        </w:rPr>
      </w:pPr>
      <w:r w:rsidRPr="00F42BA4">
        <w:rPr>
          <w:sz w:val="26"/>
        </w:rPr>
        <w:t>Trăng đã lên cao, đêm yên tĩnh.</w:t>
      </w:r>
    </w:p>
    <w:p w:rsidR="00797A5B" w:rsidRPr="00F42BA4" w:rsidRDefault="00797A5B" w:rsidP="00797A5B">
      <w:pPr>
        <w:pStyle w:val="NormalWeb"/>
        <w:rPr>
          <w:sz w:val="26"/>
        </w:rPr>
      </w:pPr>
      <w:r w:rsidRPr="00F42BA4">
        <w:rPr>
          <w:sz w:val="26"/>
        </w:rPr>
        <w:t>“Hạ lưu bại hoại! Không biết xấu hổ ! Ta Sở Thanh Phong căn bản không như ngươi!”</w:t>
      </w:r>
    </w:p>
    <w:p w:rsidR="00797A5B" w:rsidRPr="00F42BA4" w:rsidRDefault="00797A5B" w:rsidP="00797A5B">
      <w:pPr>
        <w:pStyle w:val="NormalWeb"/>
        <w:rPr>
          <w:sz w:val="26"/>
        </w:rPr>
      </w:pPr>
      <w:r w:rsidRPr="00F42BA4">
        <w:rPr>
          <w:sz w:val="26"/>
        </w:rPr>
        <w:t>Liễm Âm tự trong mộng bừng tỉnh, bên tai vọng lại tiếng quở trách khó nghe..</w:t>
      </w:r>
    </w:p>
    <w:p w:rsidR="00797A5B" w:rsidRPr="00F42BA4" w:rsidRDefault="00797A5B" w:rsidP="00797A5B">
      <w:pPr>
        <w:pStyle w:val="NormalWeb"/>
        <w:rPr>
          <w:sz w:val="26"/>
        </w:rPr>
      </w:pPr>
      <w:r w:rsidRPr="00F42BA4">
        <w:rPr>
          <w:sz w:val="26"/>
        </w:rPr>
        <w:lastRenderedPageBreak/>
        <w:t>Liễm Âm oán hận đánh vỡ mép giường, đem chăn trùm lên…. tiếp tục ngủ. Lăn qua lộn lại một hồi vẫn không ngủ được, Liễm Âm phủ thêm một lớp ngoại bào đơn giản, đi đến tiểu viên ngoài phòng, ngẩng đầu nhìn vầng trăng cong cong tựa làn mi, lẩm bẩm nói:</w:t>
      </w:r>
    </w:p>
    <w:p w:rsidR="00797A5B" w:rsidRPr="00F42BA4" w:rsidRDefault="00797A5B" w:rsidP="00797A5B">
      <w:pPr>
        <w:pStyle w:val="NormalWeb"/>
        <w:rPr>
          <w:sz w:val="26"/>
        </w:rPr>
      </w:pPr>
      <w:r w:rsidRPr="00F42BA4">
        <w:rPr>
          <w:sz w:val="26"/>
        </w:rPr>
        <w:t>“Khanh nhi, vì sao mơ thấy đều là hắn, vì sao ngươi cũng không muốn nhập mộng của ta? Hắn như thế hận ta, ghét ta, vì sao ta lại phải như thế muốn hắn, nhớ hắn? Khanh nhi, ta nên làm cái gì bây giờ?” Thất thần nhìn ánh trăng, rõ ràng là vầng trăng cong cong, đột nhiên hóa thành lông mày lá liễu của Sở Thanh Phong, Liễm Âm cúi đầu, sao lại nghĩ tới hắn a!</w:t>
      </w:r>
    </w:p>
    <w:p w:rsidR="00797A5B" w:rsidRPr="00F42BA4" w:rsidRDefault="00797A5B" w:rsidP="00797A5B">
      <w:pPr>
        <w:pStyle w:val="NormalWeb"/>
        <w:rPr>
          <w:sz w:val="26"/>
        </w:rPr>
      </w:pPr>
      <w:r w:rsidRPr="00F42BA4">
        <w:rPr>
          <w:sz w:val="26"/>
        </w:rPr>
        <w:t>Thở dài một hơi, nói: “Tình này không thể đoạn, không nhìn nhưng lại vẫn để trong lòng! Sở Thanh Phong a, Sở Thanh Phong! Ngươi… ngươi thật sự là âm hồn không tiêu tan!”</w:t>
      </w:r>
    </w:p>
    <w:p w:rsidR="00797A5B" w:rsidRPr="00F42BA4" w:rsidRDefault="00797A5B" w:rsidP="00843C2A">
      <w:pPr>
        <w:pStyle w:val="NormalWeb"/>
        <w:rPr>
          <w:b/>
          <w:color w:val="E36C0A" w:themeColor="accent6" w:themeShade="BF"/>
          <w:sz w:val="26"/>
        </w:rPr>
      </w:pPr>
    </w:p>
    <w:p w:rsidR="00B233C9" w:rsidRPr="00F42BA4" w:rsidRDefault="00B233C9" w:rsidP="00B233C9">
      <w:pPr>
        <w:pStyle w:val="NormalWeb"/>
        <w:rPr>
          <w:color w:val="FF9900"/>
          <w:sz w:val="26"/>
        </w:rPr>
      </w:pPr>
      <w:r w:rsidRPr="00F42BA4">
        <w:rPr>
          <w:rStyle w:val="Strong"/>
          <w:color w:val="FF9900"/>
          <w:sz w:val="26"/>
        </w:rPr>
        <w:t>Đệ thập chương:</w:t>
      </w:r>
    </w:p>
    <w:p w:rsidR="00B233C9" w:rsidRPr="00F42BA4" w:rsidRDefault="00B233C9" w:rsidP="00B233C9">
      <w:pPr>
        <w:pStyle w:val="NormalWeb"/>
        <w:rPr>
          <w:sz w:val="26"/>
        </w:rPr>
      </w:pPr>
      <w:r w:rsidRPr="00F42BA4">
        <w:rPr>
          <w:sz w:val="26"/>
        </w:rPr>
        <w:t>Hôm sau, sáng sớm hồi phủ, vừa bước vào cửa đã thấy tôi tớ ra nghênh đón “Vương gia, Linh nhi tiểu thư lại tới!”</w:t>
      </w:r>
    </w:p>
    <w:p w:rsidR="00B233C9" w:rsidRPr="00F42BA4" w:rsidRDefault="00B233C9" w:rsidP="00B233C9">
      <w:pPr>
        <w:pStyle w:val="NormalWeb"/>
        <w:rPr>
          <w:sz w:val="26"/>
        </w:rPr>
      </w:pPr>
      <w:r w:rsidRPr="00F42BA4">
        <w:rPr>
          <w:sz w:val="26"/>
        </w:rPr>
        <w:t>Liễm Âm nhíu mày thầm nghĩ: “Linh nhi lại tới nữa sao?” Linh nhi là tiểu muội nhỏ tuổi nhất của Khanh nhi, năm nay vừa tròn mười chín tuổi, còn là khuê nữ, đối với Liễm Âm có tình cảm đã lâu, một lòng muốn cùng hắn tái giá, từ sau khi Khanh nhi qua đời, hằng năm đều tới bái tế tỉ tỉ, lưu lại vương phủ vài ngày, đối với Liễm Âm cực kì niềm nờ, chính là Liễm ÂM đối với nàng không có cảm giác, không những vậy, còn có chút phiền chán.</w:t>
      </w:r>
    </w:p>
    <w:p w:rsidR="00B233C9" w:rsidRPr="00F42BA4" w:rsidRDefault="00B233C9" w:rsidP="00B233C9">
      <w:pPr>
        <w:pStyle w:val="NormalWeb"/>
        <w:rPr>
          <w:sz w:val="26"/>
        </w:rPr>
      </w:pPr>
      <w:r w:rsidRPr="00F42BA4">
        <w:rPr>
          <w:sz w:val="26"/>
        </w:rPr>
        <w:t>Cau mày thong thả bước vào sảnh, Linh nhi vui sướng tiếp đón, thẹn thùng nhẹ giọng nói:” Tỷ phu, ngài đã về rồi”. Quay đầu, lập tức đối với hạ nhân khác hẳn, khẽ quát: “Ngươi như thế nào không có mắt a? Nhanh dâng trà cho vương gia”</w:t>
      </w:r>
    </w:p>
    <w:p w:rsidR="00B233C9" w:rsidRPr="00F42BA4" w:rsidRDefault="00B233C9" w:rsidP="00B233C9">
      <w:pPr>
        <w:pStyle w:val="NormalWeb"/>
        <w:rPr>
          <w:sz w:val="26"/>
        </w:rPr>
      </w:pPr>
      <w:r w:rsidRPr="00F42BA4">
        <w:rPr>
          <w:sz w:val="26"/>
        </w:rPr>
        <w:t>Liễm Âm mặt mày càng khó coi, Linh Nhi và Khanh Nhi tuy nói là hai tỷ muội cùng một dòng máu, nhưng là hai người tính cách vô cùng khác biệt, Khanh Nhi ôn nhu điềm tĩnh, đối đãi với hạ nhân hòa ái dễ gần, Linh nhi tính cách ngang ngược, đối với hạ nhân hay quở mắng nặng nề.</w:t>
      </w:r>
      <w:r w:rsidRPr="00F42BA4">
        <w:rPr>
          <w:sz w:val="26"/>
        </w:rPr>
        <w:br/>
        <w:t>Lần gần nhất vị tiểu thư này đến, trong phủ gà chó không yên, bọn hạ nhân ai oán không thôi khiến Lễm Âm tiến thoái lưỡng nan, muốn đuổi nàng đi, lại nghĩ đến Khanh nhi , lại không nỡ. Không đuổi nàng đi, bọn hạ nhân đều oán than rầm trời.</w:t>
      </w:r>
    </w:p>
    <w:p w:rsidR="00B233C9" w:rsidRPr="00F42BA4" w:rsidRDefault="00B233C9" w:rsidP="00B233C9">
      <w:pPr>
        <w:pStyle w:val="NormalWeb"/>
        <w:rPr>
          <w:sz w:val="26"/>
        </w:rPr>
      </w:pPr>
      <w:r w:rsidRPr="00F42BA4">
        <w:rPr>
          <w:sz w:val="26"/>
        </w:rPr>
        <w:t xml:space="preserve">Liễm Âm im lặng không lên tiếng mà uống trà, Linh nhi ánh mắt đầy tình ý hướng hắn chăm chú nhìn, liễm âm bị nàng ta nhìn cả người cũng không dễ chịu, ho nhẹ một tiếng nói: “Linh nhi, ngươi thật là có tâm a, hàng năm lại từ Giang Nam xa như vậy tới bái tế tỷ </w:t>
      </w:r>
      <w:r w:rsidRPr="00F42BA4">
        <w:rPr>
          <w:sz w:val="26"/>
        </w:rPr>
        <w:lastRenderedPageBreak/>
        <w:t>tỷ ngươi, như vậy đi, năm nay ngươi ở lại Lan viên! Lan viên là khu vườn tỷ tỷ ngươi thích nhất, lại là nơi phần mộ, cũng tiện cho ngươi tế bái!”</w:t>
      </w:r>
    </w:p>
    <w:p w:rsidR="00B233C9" w:rsidRPr="00F42BA4" w:rsidRDefault="00B233C9" w:rsidP="00B233C9">
      <w:pPr>
        <w:pStyle w:val="NormalWeb"/>
        <w:rPr>
          <w:sz w:val="26"/>
        </w:rPr>
      </w:pPr>
      <w:r w:rsidRPr="00F42BA4">
        <w:rPr>
          <w:sz w:val="26"/>
        </w:rPr>
        <w:t>“Tỷ phu, ngươi có ở Lan viên không?” Linh nhi hỏi đầy kỳ vọng.</w:t>
      </w:r>
    </w:p>
    <w:p w:rsidR="00B233C9" w:rsidRPr="00F42BA4" w:rsidRDefault="00B233C9" w:rsidP="00B233C9">
      <w:pPr>
        <w:pStyle w:val="NormalWeb"/>
        <w:rPr>
          <w:sz w:val="26"/>
        </w:rPr>
      </w:pPr>
      <w:r w:rsidRPr="00F42BA4">
        <w:rPr>
          <w:sz w:val="26"/>
        </w:rPr>
        <w:t>“Bổn vương quốc sự bận rộn, ở lại Lan viên không tiện! Chỉ có thể bớt chút thời gian ghé qua !” Liễm Âm nhấp một ngụm trà rồi chậm rãi nói.</w:t>
      </w:r>
      <w:r w:rsidRPr="00F42BA4">
        <w:rPr>
          <w:sz w:val="26"/>
        </w:rPr>
        <w:br/>
        <w:t>“Cái gì? Tỷ phu, ngươi làm cho ta một thân một mình ở lại Lan viên a? Ta sẽ sợ đó!” Linh nhi nói dáng vẻ rất tội nghiệp.</w:t>
      </w:r>
    </w:p>
    <w:p w:rsidR="00B233C9" w:rsidRPr="00F42BA4" w:rsidRDefault="00B233C9" w:rsidP="00B233C9">
      <w:pPr>
        <w:pStyle w:val="NormalWeb"/>
        <w:rPr>
          <w:sz w:val="26"/>
        </w:rPr>
      </w:pPr>
      <w:r w:rsidRPr="00F42BA4">
        <w:rPr>
          <w:sz w:val="26"/>
        </w:rPr>
        <w:t>“Như thế nào lại là một thân một mình? Lan viên cũng có một vài hạ nhân, không phải ngươi cũng mang theo đến bốn nha đầu sao?” Liễm Âm dừng một chút, lại nói: “Nói sau cùng Linh nhi không phải ở cùng Khanh nhi tỷ tỷ ngươi yêu quý nhất sao? Sợ cái gì?”</w:t>
      </w:r>
      <w:r w:rsidRPr="00F42BA4">
        <w:rPr>
          <w:sz w:val="26"/>
        </w:rPr>
        <w:br/>
        <w:t>“Chính là. . . . . .”</w:t>
      </w:r>
    </w:p>
    <w:p w:rsidR="00B233C9" w:rsidRPr="00F42BA4" w:rsidRDefault="00B233C9" w:rsidP="00B233C9">
      <w:pPr>
        <w:pStyle w:val="NormalWeb"/>
        <w:rPr>
          <w:sz w:val="26"/>
        </w:rPr>
      </w:pPr>
      <w:r w:rsidRPr="00F42BA4">
        <w:rPr>
          <w:sz w:val="26"/>
        </w:rPr>
        <w:t>“Người đâu, đem hành lý của Linh nhi tiểu thư đến Lan viên!” Liễm Âm không đợi nàng mở miệng, liền nhanh chóng phân phó hạ nhân đem hành lý của nàng chuyển qua Lan viên. Bọn hạ nhân vừa nghe, cao hứng không kịp, thầm nghĩ: này ôn thần tiểu thư, đi sớm ngày nào tốt ngày đó. Đám người động tác nhanh chóng đem hành lý vừa dỡ xuống lại đem lên xe, vù vù lạp lạp, tiếng xe ngựa phóng tới, một hạ nhân thúc giục: Linh nhi tiểu thư, mời lên xe”</w:t>
      </w:r>
    </w:p>
    <w:p w:rsidR="00B233C9" w:rsidRPr="00F42BA4" w:rsidRDefault="00B233C9" w:rsidP="00B233C9">
      <w:pPr>
        <w:pStyle w:val="NormalWeb"/>
        <w:rPr>
          <w:sz w:val="26"/>
        </w:rPr>
      </w:pPr>
      <w:r w:rsidRPr="00F42BA4">
        <w:rPr>
          <w:sz w:val="26"/>
        </w:rPr>
        <w:t>Linh nhi tức giận đến nước mắt đều phải rơi xuống , hạ giọng nói: “Tỷ phu!”</w:t>
      </w:r>
    </w:p>
    <w:p w:rsidR="00B233C9" w:rsidRPr="00F42BA4" w:rsidRDefault="00B233C9" w:rsidP="00B233C9">
      <w:pPr>
        <w:pStyle w:val="NormalWeb"/>
        <w:rPr>
          <w:sz w:val="26"/>
        </w:rPr>
      </w:pPr>
      <w:r w:rsidRPr="00F42BA4">
        <w:rPr>
          <w:sz w:val="26"/>
        </w:rPr>
        <w:t>Liễm Âm mỉm cười : “Linh nhi nhanh lên xe đi, bổn vương có rảnh sẽ đi thăm ngươi!”</w:t>
      </w:r>
    </w:p>
    <w:p w:rsidR="00B233C9" w:rsidRPr="00F42BA4" w:rsidRDefault="00B233C9" w:rsidP="00B233C9">
      <w:pPr>
        <w:pStyle w:val="NormalWeb"/>
        <w:rPr>
          <w:sz w:val="26"/>
        </w:rPr>
      </w:pPr>
      <w:r w:rsidRPr="00F42BA4">
        <w:rPr>
          <w:sz w:val="26"/>
        </w:rPr>
        <w:t>Linh nhi dậm chân, hậm hực lên xe ngựa, rời đi.</w:t>
      </w:r>
    </w:p>
    <w:p w:rsidR="00B233C9" w:rsidRPr="00F42BA4" w:rsidRDefault="00B233C9" w:rsidP="00B233C9">
      <w:pPr>
        <w:pStyle w:val="NormalWeb"/>
        <w:rPr>
          <w:sz w:val="26"/>
        </w:rPr>
      </w:pPr>
      <w:r w:rsidRPr="00F42BA4">
        <w:rPr>
          <w:sz w:val="26"/>
        </w:rPr>
        <w:t>—–</w:t>
      </w:r>
    </w:p>
    <w:p w:rsidR="00B233C9" w:rsidRPr="00F42BA4" w:rsidRDefault="00B233C9" w:rsidP="00B233C9">
      <w:pPr>
        <w:pStyle w:val="NormalWeb"/>
        <w:rPr>
          <w:sz w:val="26"/>
        </w:rPr>
      </w:pPr>
      <w:r w:rsidRPr="00F42BA4">
        <w:rPr>
          <w:sz w:val="26"/>
        </w:rPr>
        <w:t>Sáng sớm tinh mơ, ánh nắng ấm áp chiếu tới sân sau Thanh Phong quán, sở Thanh Phong biếng nhác nằm bên thạch bàn trong viên, nhìn chằm chú vào hồ điệp lan trên bàn mà ngẩn người, tiểu đồng bên cạnh tỏ vẻ khinh khỉnh, thầm nghĩ: công tử cũng không biết làm sao vậy, lần trước tính tình cực đại, xem ai cũng không thuận mắt, sợ tới mức trong quán chả ai dám tới gần hắn. Trận lần này thật ra tâm tình cũng tốt lắm, cũng không phát hỏa , chính là ngây ngẩn, suốt ngày nhìn chằm chằm đóa hoa này đến ngây mặt, nguyên một ngày nằm sấp vậy, cũng không biết cái hoa kia có gì đẹp nữa, thật là, ta nhìn lại, cũng không thấy gì đặc biệt, cho dù là hoa lạ quý hiếm, nhìn chằm chằm đến nửa tháng cũng là quá đủ rồi!</w:t>
      </w:r>
    </w:p>
    <w:p w:rsidR="00B233C9" w:rsidRPr="00F42BA4" w:rsidRDefault="00B233C9" w:rsidP="00B233C9">
      <w:pPr>
        <w:pStyle w:val="NormalWeb"/>
        <w:rPr>
          <w:sz w:val="26"/>
        </w:rPr>
      </w:pPr>
      <w:r w:rsidRPr="00F42BA4">
        <w:rPr>
          <w:sz w:val="26"/>
        </w:rPr>
        <w:t>“Nhị đệ!” Một tiếng khinh gọi đánh thức Sở Thanh Phong còn đang mải mê suy nghĩ, vừa nhấc đầu, đã thấy Ly mặt mày tươi cười đứng trước mặt hắn.</w:t>
      </w:r>
      <w:r w:rsidRPr="00F42BA4">
        <w:rPr>
          <w:sz w:val="26"/>
        </w:rPr>
        <w:br/>
        <w:t xml:space="preserve">“Đại ca!” Sở Thanh Phong đứng bật dậy, vẻ mặt kinh hỉ ôm cổ Ly mà nói: “Sao ngươi lại </w:t>
      </w:r>
      <w:r w:rsidRPr="00F42BA4">
        <w:rPr>
          <w:sz w:val="26"/>
        </w:rPr>
        <w:lastRenderedPageBreak/>
        <w:t>tới đây? Thân thể có khỏe?”</w:t>
      </w:r>
      <w:r w:rsidRPr="00F42BA4">
        <w:rPr>
          <w:sz w:val="26"/>
        </w:rPr>
        <w:br/>
        <w:t>Một trận hừ nhẹ, Sở Thanh Phong lúc này mới chú ý tới bên cạnh Ly còn có một người. Chỉ thấy người nọ anh tuấn cao ngất, cả người lộ ra uy nghiêm khí phách, hé ra vẻ mặt âm trầm , ánh mắt lãnh khốc nhìn mình đang ôm cổ Ly.</w:t>
      </w:r>
    </w:p>
    <w:p w:rsidR="00B233C9" w:rsidRPr="00F42BA4" w:rsidRDefault="00B233C9" w:rsidP="00B233C9">
      <w:pPr>
        <w:pStyle w:val="NormalWeb"/>
        <w:rPr>
          <w:sz w:val="26"/>
        </w:rPr>
      </w:pPr>
      <w:r w:rsidRPr="00F42BA4">
        <w:rPr>
          <w:sz w:val="26"/>
        </w:rPr>
        <w:t>Ly tránh ra một chút, đỏ mặt, kéo người bên cạnh lại giới thiệu: ” Thanh Phong, đây là Trần, là… là… ái nhân của ta!” Nói xong, mặt càng đỏ hơn!</w:t>
      </w:r>
    </w:p>
    <w:p w:rsidR="00B233C9" w:rsidRPr="00F42BA4" w:rsidRDefault="00B233C9" w:rsidP="00B233C9">
      <w:pPr>
        <w:pStyle w:val="NormalWeb"/>
        <w:rPr>
          <w:sz w:val="26"/>
        </w:rPr>
      </w:pPr>
      <w:r w:rsidRPr="00F42BA4">
        <w:rPr>
          <w:sz w:val="26"/>
        </w:rPr>
        <w:t>Thanh Phong thầm nghĩ: thì ra hắn chính là ái nhân của đại ca, đương kim Hoàng Thượng a, xem ra là một bình dấm chua cực đại rồi,chẳng qua ôm cổ đại ca ta, ánh mắt của hắn lại như muốn ta đem ăn sống ! Ha hả, thú vị!</w:t>
      </w:r>
    </w:p>
    <w:p w:rsidR="00B233C9" w:rsidRPr="00F42BA4" w:rsidRDefault="00B233C9" w:rsidP="00B233C9">
      <w:pPr>
        <w:pStyle w:val="NormalWeb"/>
        <w:rPr>
          <w:sz w:val="26"/>
        </w:rPr>
      </w:pPr>
      <w:r w:rsidRPr="00F42BA4">
        <w:rPr>
          <w:sz w:val="26"/>
        </w:rPr>
        <w:t>“Hoàng Thượng!” Thanh Phong định quỳ xuống hành lễ, Liễm Trần khoát tay, ý bảo không cần .</w:t>
      </w:r>
    </w:p>
    <w:p w:rsidR="00B233C9" w:rsidRPr="00F42BA4" w:rsidRDefault="00B233C9" w:rsidP="00B233C9">
      <w:pPr>
        <w:pStyle w:val="NormalWeb"/>
        <w:rPr>
          <w:sz w:val="26"/>
        </w:rPr>
      </w:pPr>
      <w:r w:rsidRPr="00F42BA4">
        <w:rPr>
          <w:sz w:val="26"/>
        </w:rPr>
        <w:t>Ly cũng giữ chặt hắn nói: “Thanh Phong, ta cùng Trần cải trang xuất cung,, chính là muốn nhìn ngươi một chút, không cần giữ lễ tiết!”</w:t>
      </w:r>
    </w:p>
    <w:p w:rsidR="00B233C9" w:rsidRPr="00F42BA4" w:rsidRDefault="00B233C9" w:rsidP="00B233C9">
      <w:pPr>
        <w:pStyle w:val="NormalWeb"/>
        <w:rPr>
          <w:sz w:val="26"/>
        </w:rPr>
      </w:pPr>
      <w:r w:rsidRPr="00F42BA4">
        <w:rPr>
          <w:sz w:val="26"/>
        </w:rPr>
        <w:t>Thanh Phong liền đứng lên , phân phó tiểu đồng phụng trà dâng điểm tâm, ba người ngồi vào chỗ của mình, Liễm Trần mở miệng nói: “Sở công tử, trẫm đến là cám ơn ngươi đã chiếu cố Ly hai tháng” nói xong chắp tay.</w:t>
      </w:r>
    </w:p>
    <w:p w:rsidR="00B233C9" w:rsidRPr="00F42BA4" w:rsidRDefault="00B233C9" w:rsidP="00B233C9">
      <w:pPr>
        <w:pStyle w:val="NormalWeb"/>
        <w:rPr>
          <w:sz w:val="26"/>
        </w:rPr>
      </w:pPr>
      <w:r w:rsidRPr="00F42BA4">
        <w:rPr>
          <w:sz w:val="26"/>
        </w:rPr>
        <w:t>Sở Thanh Phong có chút khiếp sợ, đương kim thiên tử thế nhưng hướng mình chắp tay tạ ơn, xem ra hoàng đế này đối với đại ca ta không phải tình ý thông thường. Trong lòng vừa cảm động, vừa vui mừng.</w:t>
      </w:r>
    </w:p>
    <w:p w:rsidR="00B233C9" w:rsidRPr="00F42BA4" w:rsidRDefault="00B233C9" w:rsidP="00B233C9">
      <w:pPr>
        <w:pStyle w:val="NormalWeb"/>
        <w:rPr>
          <w:sz w:val="26"/>
        </w:rPr>
      </w:pPr>
      <w:r w:rsidRPr="00F42BA4">
        <w:rPr>
          <w:sz w:val="26"/>
        </w:rPr>
        <w:t>Ly có chút áy náy khẽ nói: “Thanh Phong, thực xin lỗi, ta không phải họ Viên, ta vốn không có họ, sau Trần ban thưởng họ Hiên Viên, ta. . . . . .”</w:t>
      </w:r>
    </w:p>
    <w:p w:rsidR="00B233C9" w:rsidRPr="00F42BA4" w:rsidRDefault="00B233C9" w:rsidP="00B233C9">
      <w:pPr>
        <w:pStyle w:val="NormalWeb"/>
        <w:rPr>
          <w:sz w:val="26"/>
        </w:rPr>
      </w:pPr>
      <w:r w:rsidRPr="00F42BA4">
        <w:rPr>
          <w:sz w:val="26"/>
        </w:rPr>
        <w:t>“Đại ca, ngươi họ gì không sao cả , mặc kệ ngươi họ Viên hoặc là Hiên Viên, ngươi đều là đại ca của ta” sở Thanh Phong ngắt lời Ly chân thành nói.</w:t>
      </w:r>
    </w:p>
    <w:p w:rsidR="00B233C9" w:rsidRPr="00F42BA4" w:rsidRDefault="00B233C9" w:rsidP="00B233C9">
      <w:pPr>
        <w:pStyle w:val="NormalWeb"/>
        <w:rPr>
          <w:sz w:val="26"/>
        </w:rPr>
      </w:pPr>
      <w:r w:rsidRPr="00F42BA4">
        <w:rPr>
          <w:sz w:val="26"/>
        </w:rPr>
        <w:t>Ly cảm động ôm Sở Thanh Phong,: “Thanh Phong, ngươi không trách ta lừa ngươi, thật tốt quá!”</w:t>
      </w:r>
    </w:p>
    <w:p w:rsidR="00B233C9" w:rsidRPr="00F42BA4" w:rsidRDefault="00B233C9" w:rsidP="00B233C9">
      <w:pPr>
        <w:pStyle w:val="NormalWeb"/>
        <w:rPr>
          <w:sz w:val="26"/>
        </w:rPr>
      </w:pPr>
      <w:r w:rsidRPr="00F42BA4">
        <w:rPr>
          <w:sz w:val="26"/>
        </w:rPr>
        <w:t>Khụ! Chỉ thấy Liễm Trần nghiêm mặt trừng mắt nhìn hai người ôm nhau, ho nhẹ không thôi, Ly buông tay chạy nhanh đến, lo lắng vỗ về Liễm Trần nói: “Trần, thân thể không thoải mái?”</w:t>
      </w:r>
    </w:p>
    <w:p w:rsidR="00B233C9" w:rsidRPr="00F42BA4" w:rsidRDefault="00B233C9" w:rsidP="00B233C9">
      <w:pPr>
        <w:pStyle w:val="NormalWeb"/>
        <w:rPr>
          <w:sz w:val="26"/>
        </w:rPr>
      </w:pPr>
      <w:r w:rsidRPr="00F42BA4">
        <w:rPr>
          <w:sz w:val="26"/>
        </w:rPr>
        <w:t>Sở Thanh Phong miệng cố nén cười, thầm nghĩ: hắn không phải thân thể không thoải mái, là trong lòng đầy dấm chua!</w:t>
      </w:r>
    </w:p>
    <w:p w:rsidR="00B233C9" w:rsidRPr="00F42BA4" w:rsidRDefault="00B233C9" w:rsidP="00B233C9">
      <w:pPr>
        <w:pStyle w:val="NormalWeb"/>
        <w:rPr>
          <w:sz w:val="26"/>
        </w:rPr>
      </w:pPr>
      <w:r w:rsidRPr="00F42BA4">
        <w:rPr>
          <w:sz w:val="26"/>
        </w:rPr>
        <w:t>Liễm Trần hả lòng hả dạ xoa đầu Ly nói: “Ta không sao! Không cần lo lắng!”</w:t>
      </w:r>
    </w:p>
    <w:p w:rsidR="00B233C9" w:rsidRPr="00F42BA4" w:rsidRDefault="00B233C9" w:rsidP="00B233C9">
      <w:pPr>
        <w:pStyle w:val="NormalWeb"/>
        <w:rPr>
          <w:sz w:val="26"/>
        </w:rPr>
      </w:pPr>
      <w:r w:rsidRPr="00F42BA4">
        <w:rPr>
          <w:sz w:val="26"/>
        </w:rPr>
        <w:lastRenderedPageBreak/>
        <w:t>Tiểu đồng phụng đến nước chè xanh, ba người uống trà trò chuyện cả ngày, Ly đột nhiên chú ý tới đóa hoa trên bàn, ngạc nhiên nói: “Di? Đây là hoa nhi gì vậy, như thế nào lớn lên giống con bướm nhỏ vậy, thật là đẹp mắt!”</w:t>
      </w:r>
    </w:p>
    <w:p w:rsidR="00B233C9" w:rsidRPr="00F42BA4" w:rsidRDefault="00B233C9" w:rsidP="00B233C9">
      <w:pPr>
        <w:pStyle w:val="NormalWeb"/>
        <w:rPr>
          <w:sz w:val="26"/>
        </w:rPr>
      </w:pPr>
      <w:r w:rsidRPr="00F42BA4">
        <w:rPr>
          <w:sz w:val="26"/>
        </w:rPr>
        <w:t>“Đây là Hồ Điệp Lan, là đạc sản Lĩnh Nam quốc, trong nước không có!” Sở Thanh Phong si nhìn Hồ Điệp lan, nghĩ đến ngày ấy người nọ cầm Hoa nhi, trong lòng thở dài.</w:t>
      </w:r>
    </w:p>
    <w:p w:rsidR="00B233C9" w:rsidRPr="00F42BA4" w:rsidRDefault="00B233C9" w:rsidP="00B233C9">
      <w:pPr>
        <w:pStyle w:val="NormalWeb"/>
        <w:rPr>
          <w:sz w:val="26"/>
        </w:rPr>
      </w:pPr>
      <w:r w:rsidRPr="00F42BA4">
        <w:rPr>
          <w:sz w:val="26"/>
        </w:rPr>
        <w:t>“Chỉ cần là hoa lan, chỗ nhị đệ ta đều có! Như thế nào có thể không có đâu?” Liễm Trần có chút không phục nói.</w:t>
      </w:r>
    </w:p>
    <w:p w:rsidR="00B233C9" w:rsidRPr="00F42BA4" w:rsidRDefault="00B233C9" w:rsidP="00B233C9">
      <w:pPr>
        <w:pStyle w:val="NormalWeb"/>
        <w:rPr>
          <w:sz w:val="26"/>
        </w:rPr>
      </w:pPr>
      <w:r w:rsidRPr="00F42BA4">
        <w:rPr>
          <w:sz w:val="26"/>
        </w:rPr>
        <w:t>Sở Thanh Phong thầm nghĩ: Thì đây chính là hoa của đệ đệ ngươi đó.</w:t>
      </w:r>
    </w:p>
    <w:p w:rsidR="00B233C9" w:rsidRPr="00F42BA4" w:rsidRDefault="00B233C9" w:rsidP="00B233C9">
      <w:pPr>
        <w:pStyle w:val="NormalWeb"/>
        <w:rPr>
          <w:sz w:val="26"/>
        </w:rPr>
      </w:pPr>
      <w:r w:rsidRPr="00F42BA4">
        <w:rPr>
          <w:sz w:val="26"/>
        </w:rPr>
        <w:t>Ly bỗng nhiên có hưng trí, hưng phấn mà nói: Thanh Phong, chúng ta hôm nay phải đi Lan viên của Liễm Âm xem thế nào?”</w:t>
      </w:r>
    </w:p>
    <w:p w:rsidR="00B233C9" w:rsidRPr="00F42BA4" w:rsidRDefault="00B233C9" w:rsidP="00B233C9">
      <w:pPr>
        <w:pStyle w:val="NormalWeb"/>
        <w:rPr>
          <w:sz w:val="26"/>
        </w:rPr>
      </w:pPr>
      <w:r w:rsidRPr="00F42BA4">
        <w:rPr>
          <w:sz w:val="26"/>
        </w:rPr>
        <w:t>Sở Thanh Phong sửng sốt.</w:t>
      </w:r>
      <w:r w:rsidRPr="00F42BA4">
        <w:rPr>
          <w:sz w:val="26"/>
        </w:rPr>
        <w:br/>
        <w:t>“Tốt! Tốt! Nói nhiều không bằng hành động, lần trước không phải Liễm Âm cũng đồng ý sao, muốn đi xem Lan viên của hắn không? Vừa lúc ta muốn đi lại một chút, ở trong cung buồn chán đã hơn tháng rồi !” Liễm Trần cũng hào hứng.</w:t>
      </w:r>
    </w:p>
    <w:p w:rsidR="00B233C9" w:rsidRPr="00F42BA4" w:rsidRDefault="00B233C9" w:rsidP="00B233C9">
      <w:pPr>
        <w:pStyle w:val="NormalWeb"/>
        <w:rPr>
          <w:sz w:val="26"/>
        </w:rPr>
      </w:pPr>
      <w:r w:rsidRPr="00F42BA4">
        <w:rPr>
          <w:sz w:val="26"/>
        </w:rPr>
        <w:t>Sở Thanh Phong bị đẩy vào tình thế khó xử, cảnh tượng một tháng trước tức giận đuổi Liễm Âm còn ngay trước mắt. Hắn vô cùng phẫn nộ đã thề rằng “Vĩnh viễn không gặp lại” , bây giờ sao có thể không biết xấu hổ đến xem Lan viên nhà hắn? Chính là nghĩ đến Lan viên có biết bao hoa lan khoe sắc đẹp như tranh vẽ, lại phi thường muốn đi, nhất thời do dự.</w:t>
      </w:r>
    </w:p>
    <w:p w:rsidR="00B233C9" w:rsidRPr="00F42BA4" w:rsidRDefault="00B233C9" w:rsidP="00B233C9">
      <w:pPr>
        <w:pStyle w:val="NormalWeb"/>
        <w:rPr>
          <w:sz w:val="26"/>
        </w:rPr>
      </w:pPr>
      <w:r w:rsidRPr="00F42BA4">
        <w:rPr>
          <w:sz w:val="26"/>
        </w:rPr>
        <w:t>“Nhưng mà Liễm Âm không ở kinh thành, chúng ta đến Lan viên của hắn, có phải hay không rất đường đột ?” Ly có chút do dự .</w:t>
      </w:r>
    </w:p>
    <w:p w:rsidR="00B233C9" w:rsidRPr="00F42BA4" w:rsidRDefault="00B233C9" w:rsidP="00B233C9">
      <w:pPr>
        <w:pStyle w:val="NormalWeb"/>
        <w:rPr>
          <w:sz w:val="26"/>
        </w:rPr>
      </w:pPr>
      <w:r w:rsidRPr="00F42BA4">
        <w:rPr>
          <w:sz w:val="26"/>
        </w:rPr>
        <w:t>“Không việc gì! Làm đại ca đến nhà của đệ đệ thăm vườn, có cái gì đường đột chứ!” Liễm Trần chẳng hề để ý nói.</w:t>
      </w:r>
    </w:p>
    <w:p w:rsidR="00B233C9" w:rsidRPr="00F42BA4" w:rsidRDefault="00B233C9" w:rsidP="00B233C9">
      <w:pPr>
        <w:pStyle w:val="NormalWeb"/>
        <w:rPr>
          <w:sz w:val="26"/>
        </w:rPr>
      </w:pPr>
      <w:r w:rsidRPr="00F42BA4">
        <w:rPr>
          <w:sz w:val="26"/>
        </w:rPr>
        <w:t>Sở Thanh Phong tâm khẽ động, hắn đi vắng? Thật tốt quá, vậy thì đi thôi. Vì thế mỉm cười nói: “Đại ca, vậy chúng ta đã đi được chưa?”</w:t>
      </w:r>
    </w:p>
    <w:p w:rsidR="00B233C9" w:rsidRPr="00F42BA4" w:rsidRDefault="00B233C9" w:rsidP="00B233C9">
      <w:pPr>
        <w:pStyle w:val="NormalWeb"/>
        <w:rPr>
          <w:sz w:val="26"/>
        </w:rPr>
      </w:pPr>
      <w:r w:rsidRPr="00F42BA4">
        <w:rPr>
          <w:sz w:val="26"/>
        </w:rPr>
        <w:t>“Đi thôi! Ly!” Liễm Trần lôi kéo ly, sở Thanh Phong theo sau, ba người hai xe ngựa, hướng phía Lan viên ở ngoại ô kinh thành.</w:t>
      </w:r>
    </w:p>
    <w:p w:rsidR="00B233C9" w:rsidRPr="00F42BA4" w:rsidRDefault="00B233C9" w:rsidP="00B233C9">
      <w:pPr>
        <w:pStyle w:val="NormalWeb"/>
        <w:rPr>
          <w:sz w:val="26"/>
        </w:rPr>
      </w:pPr>
      <w:r w:rsidRPr="00F42BA4">
        <w:rPr>
          <w:sz w:val="26"/>
        </w:rPr>
        <w:t>—-</w:t>
      </w:r>
    </w:p>
    <w:p w:rsidR="00B233C9" w:rsidRPr="00F42BA4" w:rsidRDefault="00B233C9" w:rsidP="00B233C9">
      <w:pPr>
        <w:pStyle w:val="NormalWeb"/>
        <w:rPr>
          <w:sz w:val="26"/>
        </w:rPr>
      </w:pPr>
      <w:r w:rsidRPr="00F42BA4">
        <w:rPr>
          <w:sz w:val="26"/>
        </w:rPr>
        <w:t>“Xuân nhi, ngươi đã hỏi thăm rõ ràng ? Tỷ phu có phải đi vắng ? Như thế nào đã xuất môn hơn mười ngày , còn chưa trở về a?” Linh nhi ngồi tại phòng khách trong Lan viên, ủ rũ hỏi Xuân nhi.</w:t>
      </w:r>
    </w:p>
    <w:p w:rsidR="00B233C9" w:rsidRPr="00F42BA4" w:rsidRDefault="00B233C9" w:rsidP="00B233C9">
      <w:pPr>
        <w:pStyle w:val="NormalWeb"/>
        <w:rPr>
          <w:sz w:val="26"/>
        </w:rPr>
      </w:pPr>
      <w:r w:rsidRPr="00F42BA4">
        <w:rPr>
          <w:sz w:val="26"/>
        </w:rPr>
        <w:lastRenderedPageBreak/>
        <w:t>“Tiểu thư, xuân nhi đã hỏi qua! Nghe nói Vương gia đi Lạc Hoa trấn, hình như là Diễm Vương gia xảy ra chuyện, Vương gia lo lắng, liền đi. Bất quá nghe đại ca khán môn &lt;</w:t>
      </w:r>
      <w:r w:rsidRPr="00F42BA4">
        <w:rPr>
          <w:color w:val="FF0000"/>
          <w:sz w:val="26"/>
        </w:rPr>
        <w:t>l</w:t>
      </w:r>
      <w:del w:id="0" w:author="Unknown" w:date="2010-08-02T02:37:00Z">
        <w:r w:rsidRPr="00F42BA4">
          <w:rPr>
            <w:sz w:val="26"/>
          </w:rPr>
          <w:delText>à bảo vệ đó&gt;</w:delText>
        </w:r>
      </w:del>
      <w:r w:rsidRPr="00F42BA4">
        <w:rPr>
          <w:sz w:val="26"/>
        </w:rPr>
        <w:t xml:space="preserve"> của Vương phủ nói, Vương gia báo tin, đã về được mấy ngày!”</w:t>
      </w:r>
    </w:p>
    <w:p w:rsidR="00B233C9" w:rsidRPr="00F42BA4" w:rsidRDefault="00B233C9" w:rsidP="00B233C9">
      <w:pPr>
        <w:pStyle w:val="NormalWeb"/>
        <w:rPr>
          <w:sz w:val="26"/>
        </w:rPr>
      </w:pPr>
      <w:r w:rsidRPr="00F42BA4">
        <w:rPr>
          <w:sz w:val="26"/>
        </w:rPr>
        <w:t>“Ân! Đi xuống đi!” Linh nhi không kiên nhẫn phất tay, thầm nghĩ: đến đây được hơn mười ngày , trừ ngày tới đây gặp được tỷ phu, còn lại căn bản không thấy bóng dáng hắn. Tỷ phu đem mình bỏ mặc ở cái vườn rách nát này .</w:t>
      </w:r>
    </w:p>
    <w:p w:rsidR="00B233C9" w:rsidRPr="00F42BA4" w:rsidRDefault="00B233C9" w:rsidP="00B233C9">
      <w:pPr>
        <w:pStyle w:val="NormalWeb"/>
        <w:rPr>
          <w:sz w:val="26"/>
        </w:rPr>
      </w:pPr>
      <w:r w:rsidRPr="00F42BA4">
        <w:rPr>
          <w:sz w:val="26"/>
        </w:rPr>
        <w:t>Cả vườn chỗ nào cũng là hoa lan đáng ghét, vừa thấy mấy bông hoa đó, lại nghĩ tới tỷ phu đối với ma quỷ tỷ tỷ vô cùng quyến luyến, trong lòng liền ghen tị không thôi, hận không thể thay thế vị trí của tỷ tỷ. Nếu có thể gả cho tỷ phu, thật là tốt biết bao a, tỷ phu dưới một người trên vạn người, là Lục vương gia vô cùng quyền thế, quyền lực tất nhiên là không cần phải nói. Hơn nữa tỷ phu chung tình cực kì, gả cho hắn, cũng không phải tranh giành tình cảm với nữ nhân khác, có thể độc hưởng tôn quý cùng quyến sủng.</w:t>
      </w:r>
    </w:p>
    <w:p w:rsidR="00B233C9" w:rsidRPr="00F42BA4" w:rsidRDefault="00B233C9" w:rsidP="00B233C9">
      <w:pPr>
        <w:pStyle w:val="NormalWeb"/>
        <w:rPr>
          <w:sz w:val="26"/>
        </w:rPr>
      </w:pPr>
      <w:r w:rsidRPr="00F42BA4">
        <w:rPr>
          <w:sz w:val="26"/>
        </w:rPr>
        <w:t>Chính miên man suy nghĩ , đột nhiên Xuân nhi vội vàng chạy vào nói: “Tiểu thư, có người đến vườn ngắm hoa !”</w:t>
      </w:r>
    </w:p>
    <w:p w:rsidR="00B233C9" w:rsidRPr="00F42BA4" w:rsidRDefault="00B233C9" w:rsidP="00B233C9">
      <w:pPr>
        <w:pStyle w:val="NormalWeb"/>
        <w:rPr>
          <w:sz w:val="26"/>
        </w:rPr>
      </w:pPr>
      <w:r w:rsidRPr="00F42BA4">
        <w:rPr>
          <w:sz w:val="26"/>
        </w:rPr>
        <w:t>“Người nào a? Ngạc nhiên đó!” Linh nhi không tin nói.</w:t>
      </w:r>
    </w:p>
    <w:p w:rsidR="00B233C9" w:rsidRPr="00F42BA4" w:rsidRDefault="00B233C9" w:rsidP="00B233C9">
      <w:pPr>
        <w:pStyle w:val="NormalWeb"/>
        <w:rPr>
          <w:sz w:val="26"/>
        </w:rPr>
      </w:pPr>
      <w:r w:rsidRPr="00F42BA4">
        <w:rPr>
          <w:sz w:val="26"/>
        </w:rPr>
        <w:t>“Không rõ lắm, bất quá có một người, rất giống Khanh nhi tiểu thư!”</w:t>
      </w:r>
    </w:p>
    <w:p w:rsidR="00B233C9" w:rsidRPr="00F42BA4" w:rsidRDefault="00B233C9" w:rsidP="00B233C9">
      <w:pPr>
        <w:pStyle w:val="NormalWeb"/>
        <w:rPr>
          <w:sz w:val="26"/>
        </w:rPr>
      </w:pPr>
      <w:r w:rsidRPr="00F42BA4">
        <w:rPr>
          <w:sz w:val="26"/>
        </w:rPr>
        <w:t>Xuân nhi vừa dứt lời, đã thấy Linh nhi chạy như bay ra ngoài. Xuân nhi lẩm bẩm: “Ai, ta đã nói xong đâu! Giống, bất quá là nam nhân!”</w:t>
      </w:r>
    </w:p>
    <w:p w:rsidR="00B233C9" w:rsidRPr="00F42BA4" w:rsidRDefault="00B233C9" w:rsidP="00B233C9">
      <w:pPr>
        <w:pStyle w:val="NormalWeb"/>
        <w:rPr>
          <w:color w:val="FF9900"/>
          <w:sz w:val="26"/>
        </w:rPr>
      </w:pPr>
      <w:r w:rsidRPr="00F42BA4">
        <w:rPr>
          <w:rStyle w:val="Strong"/>
          <w:color w:val="FF9900"/>
          <w:sz w:val="26"/>
        </w:rPr>
        <w:t>Đệ thập nhất chương:</w:t>
      </w:r>
    </w:p>
    <w:p w:rsidR="00B233C9" w:rsidRPr="00F42BA4" w:rsidRDefault="00B233C9" w:rsidP="00B233C9">
      <w:pPr>
        <w:pStyle w:val="NormalWeb"/>
        <w:rPr>
          <w:sz w:val="26"/>
        </w:rPr>
      </w:pPr>
      <w:r w:rsidRPr="00F42BA4">
        <w:rPr>
          <w:sz w:val="26"/>
        </w:rPr>
        <w:t>Sở Thanh Phong nhìn một vườn toàn Hoa nhi, kinh hỉ không thôi, nhìn trái nhìn phải, ánh mắt luyến tiếc không nỡ rời đi. Ly mỉm cười lắc đầu, thầm nghĩ: Thanh Phong thật sự là yêu hoa thành si, thấy Hoa nhi, đến đường đi cũng không thèm để ý!</w:t>
      </w:r>
    </w:p>
    <w:p w:rsidR="00B233C9" w:rsidRPr="00F42BA4" w:rsidRDefault="00B233C9" w:rsidP="00B233C9">
      <w:pPr>
        <w:pStyle w:val="NormalWeb"/>
        <w:rPr>
          <w:sz w:val="26"/>
        </w:rPr>
      </w:pPr>
      <w:r w:rsidRPr="00F42BA4">
        <w:rPr>
          <w:sz w:val="26"/>
        </w:rPr>
        <w:t>Liễm Trần kéo Ly, hai người dạo bước trong vườn, hương hoa thoang thoảng, Thanh Phong thì đứng ngây ngốc nhìn Hoa nhi. Ba người đang cao hứng thưởng hoa, đột nhiên một tiếng quát lanh lảnh: “Các ngươi là ai? Chạy đến Lan viên này làm cái gì?” Ba người ngẩng đầu, chỉ thấy một nữ tử dung mạo xinh đẹp đang mở to đôi mắt hạnh nhân trợn trừng nhìn họ. Nàng kia vừa thấy dung nhan Sở Thanh Phong, đột nhiên lộ vẻ mặt kinh ngạc, chỉ vào hắn nói: “Ngươi, ngươi!” Đột nhiên đến trước mặt hắn, tả khán hữu khán, đi một vòng ra đằng sau, đột nhiên thò tay sờ ngực hắn.</w:t>
      </w:r>
    </w:p>
    <w:p w:rsidR="00B233C9" w:rsidRPr="00F42BA4" w:rsidRDefault="00B233C9" w:rsidP="00B233C9">
      <w:pPr>
        <w:pStyle w:val="NormalWeb"/>
        <w:rPr>
          <w:sz w:val="26"/>
        </w:rPr>
      </w:pPr>
      <w:r w:rsidRPr="00F42BA4">
        <w:rPr>
          <w:sz w:val="26"/>
        </w:rPr>
        <w:t xml:space="preserve">Sở Thanh Phong sợ tới mức lui về phía sau hai bước, thầm nghĩ: một nữ tử bộ dạng </w:t>
      </w:r>
      <w:r w:rsidR="0038157C" w:rsidRPr="00F42BA4">
        <w:rPr>
          <w:sz w:val="26"/>
        </w:rPr>
        <w:t>xinh đẹp, như thế nào lại háo sắc</w:t>
      </w:r>
      <w:r w:rsidRPr="00F42BA4">
        <w:rPr>
          <w:sz w:val="26"/>
        </w:rPr>
        <w:t xml:space="preserve"> a (-.-|||)?</w:t>
      </w:r>
      <w:r w:rsidR="0038157C" w:rsidRPr="00F42BA4">
        <w:rPr>
          <w:sz w:val="26"/>
        </w:rPr>
        <w:t xml:space="preserve"> </w:t>
      </w:r>
      <w:r w:rsidRPr="00F42BA4">
        <w:rPr>
          <w:sz w:val="26"/>
        </w:rPr>
        <w:t>Sắc mặt trầm xuống, lãnh nghiêm mặt nói: “Tiểu thư, thỉnh tự trọng!”</w:t>
      </w:r>
    </w:p>
    <w:p w:rsidR="00B233C9" w:rsidRPr="00F42BA4" w:rsidRDefault="00B233C9" w:rsidP="00B233C9">
      <w:pPr>
        <w:pStyle w:val="NormalWeb"/>
        <w:rPr>
          <w:sz w:val="26"/>
        </w:rPr>
      </w:pPr>
      <w:r w:rsidRPr="00F42BA4">
        <w:rPr>
          <w:sz w:val="26"/>
        </w:rPr>
        <w:lastRenderedPageBreak/>
        <w:t>Linh nhi nhất thời bừng tỉnh, xấu hổ đến thần tình đỏ bừng, vừa rồi thấy Sở Thanh Phong, còn tưởng là tỷ tỷ tái sinh , chính là người này dáng người cao gầy, ngực lại bằng phẳng, như là nam tử. Nhịn không được nghĩ muốn tận tay sờ một chút. Vừa rồi người này mở miệng, thanh âm trầm thấp, rõ ràng là nam nhân. Lúc này mới đột nhiên ý thức được mình còn là một khuê nữ, sờ một đại nam nhân, thật sự là mất thể thống.</w:t>
      </w:r>
    </w:p>
    <w:p w:rsidR="00B233C9" w:rsidRPr="00F42BA4" w:rsidRDefault="00B233C9" w:rsidP="00B233C9">
      <w:pPr>
        <w:pStyle w:val="NormalWeb"/>
        <w:rPr>
          <w:sz w:val="26"/>
        </w:rPr>
      </w:pPr>
      <w:r w:rsidRPr="00F42BA4">
        <w:rPr>
          <w:sz w:val="26"/>
        </w:rPr>
        <w:t>Thấy Sở Thanh Phong thỉnh nàng tự trọng, Linh nhi nhất thời thẹn quá thành giận, thầm nghĩ: ngươi nếu không phải bộ dạng ma quỷ kia, ta có sờ ngươi sao? Nhất thời đối hắn thống hận không thôi, hận không thể xé nát dung nhan làm cho mình ghen tỵ.</w:t>
      </w:r>
    </w:p>
    <w:p w:rsidR="00B233C9" w:rsidRPr="00F42BA4" w:rsidRDefault="00B233C9" w:rsidP="00B233C9">
      <w:pPr>
        <w:pStyle w:val="NormalWeb"/>
        <w:rPr>
          <w:sz w:val="26"/>
        </w:rPr>
      </w:pPr>
      <w:r w:rsidRPr="00F42BA4">
        <w:rPr>
          <w:sz w:val="26"/>
        </w:rPr>
        <w:t>“Ngươi là ai? Ai cho ngươi tới đây? Vườn này là của tỷ phu ta, Lục vương gia, không phải để người ngoài tùy tiện ngắm cảnh muốn vào là vào!” Linh nhi vênh váo tự đắc nói. Một bên là phó dịch hầu hạ trong phủ, chạy nhanh kéo lấy ống tay áo Linh nhi, ý bảo nàng không nên nói nữa.</w:t>
      </w:r>
    </w:p>
    <w:p w:rsidR="00B233C9" w:rsidRPr="00F42BA4" w:rsidRDefault="00B233C9" w:rsidP="00B233C9">
      <w:pPr>
        <w:pStyle w:val="NormalWeb"/>
        <w:rPr>
          <w:sz w:val="26"/>
        </w:rPr>
      </w:pPr>
      <w:r w:rsidRPr="00F42BA4">
        <w:rPr>
          <w:sz w:val="26"/>
        </w:rPr>
        <w:t>Linh nhi thấy tên hạ nhân lớn mật dám chạm vào y phục của mình, cục tức vừa rồi còn chưa tiêu, lúc này liền phát tiết nói lớn: “Lớn mật, kẻ hạ tiện ngươi, dám chạm vào bổn tiểu thư!” Nói xong, ba! Một cái tát trời đánh giáng vào mặt phó dịch.</w:t>
      </w:r>
    </w:p>
    <w:p w:rsidR="00B233C9" w:rsidRPr="00F42BA4" w:rsidRDefault="00B233C9" w:rsidP="00B233C9">
      <w:pPr>
        <w:pStyle w:val="NormalWeb"/>
        <w:rPr>
          <w:sz w:val="26"/>
        </w:rPr>
      </w:pPr>
      <w:r w:rsidRPr="00F42BA4">
        <w:rPr>
          <w:sz w:val="26"/>
        </w:rPr>
        <w:t>Người kia vẻ mặt ủy khuất nhìn nàng, thầm nghĩ: làm ơn mắc oán, đến ngắm hoa chính là đương kim hoàng thượng, ta sợ ngươi chỏ cái miệng đắc tội Hoàng Thượng thôi, ngươi giở chứng, đánh lão tử, cho ngươi chết! Chính là con đàn bà này nếu thực sự đắc tội Hoàng thượng, vạn nhất Hoàng Thượng giận chó đánh mèo, Vương gia chúng ta nguy mất! Cái con ranh này! “Linh nhi!” Một tiếng gầm lên, mọi người không hẹn mà cùng nhìn phía viên môn, chỉ thấy Liễm Âm vẻ mặt tức giận đi vào vườn. “Tỷ phu!” Linh nhi nhất thời vẻ mặt đau khổ , nhỏ vài giọt nước mắt nói: “Tỷ phu, người đó không hiểu trên dưới xông vào vườn, ta hỏi một tiếng, hắn liền mắng ta không tự trọng!” Nói xong, chỉ vào Sở Thanh Phong, khóc sướt mướt nói: “Phó dịch của ngài còn kéo tay áo ta, giúp người ngoài khi dễ ta!”</w:t>
      </w:r>
    </w:p>
    <w:p w:rsidR="00B233C9" w:rsidRPr="00F42BA4" w:rsidRDefault="00B233C9" w:rsidP="00B233C9">
      <w:pPr>
        <w:pStyle w:val="NormalWeb"/>
        <w:rPr>
          <w:sz w:val="26"/>
        </w:rPr>
      </w:pPr>
      <w:r w:rsidRPr="00F42BA4">
        <w:rPr>
          <w:sz w:val="26"/>
        </w:rPr>
        <w:t>“Câm miệng!” Liễm Âm phẫn nộ quát,Linh nhi bị hắn dọa, cũng không dám nói thêm nửa lời, Sở Thanh Phong mặt đều đổi màu, thầm nghĩ: nữ nhân này thật sự là mở to mắt nói nói dối a!</w:t>
      </w:r>
    </w:p>
    <w:p w:rsidR="00B233C9" w:rsidRPr="00F42BA4" w:rsidRDefault="00B233C9" w:rsidP="00B233C9">
      <w:pPr>
        <w:pStyle w:val="NormalWeb"/>
        <w:rPr>
          <w:sz w:val="26"/>
        </w:rPr>
      </w:pPr>
      <w:r w:rsidRPr="00F42BA4">
        <w:rPr>
          <w:sz w:val="26"/>
        </w:rPr>
        <w:t>Liễm Trần nghiêm mặt, tỏ vẻ không kiên nhẫn, thầm nghĩ: vất vả lắm mới cùng Ly đi dạo, thế nhưng lại đụng phong nữ nhân &lt;</w:t>
      </w:r>
      <w:r w:rsidRPr="00F42BA4">
        <w:rPr>
          <w:color w:val="999999"/>
          <w:sz w:val="26"/>
        </w:rPr>
        <w:t xml:space="preserve"> hiểu là người điên nha</w:t>
      </w:r>
      <w:r w:rsidRPr="00F42BA4">
        <w:rPr>
          <w:sz w:val="26"/>
        </w:rPr>
        <w:t>&gt;, thật là uế khí!</w:t>
      </w:r>
    </w:p>
    <w:p w:rsidR="00B233C9" w:rsidRPr="00F42BA4" w:rsidRDefault="00B233C9" w:rsidP="00B233C9">
      <w:pPr>
        <w:pStyle w:val="NormalWeb"/>
        <w:rPr>
          <w:sz w:val="26"/>
        </w:rPr>
      </w:pPr>
      <w:r w:rsidRPr="00F42BA4">
        <w:rPr>
          <w:sz w:val="26"/>
        </w:rPr>
        <w:t>Liễm Âm đưa mắt nhìn Sở Thanh Phong trước mặt, thầm nghĩ: hắn như thế nào càng gầy? Mới một tháng đã hao gầy nhiều như vậy! Trong lòng một trận đau lòng, lập tức lại tự giễu nói: Liễm Âm, người ta gầy hay không gầy liên quan gì đến ngươi? Cần ngươi quan tâm sao? Chợt thấy hắn nhìn về phía chính mình, vội tránh ánh mắt.</w:t>
      </w:r>
    </w:p>
    <w:p w:rsidR="00B233C9" w:rsidRPr="00F42BA4" w:rsidRDefault="00B233C9" w:rsidP="00B233C9">
      <w:pPr>
        <w:pStyle w:val="NormalWeb"/>
        <w:rPr>
          <w:sz w:val="26"/>
        </w:rPr>
      </w:pPr>
      <w:r w:rsidRPr="00F42BA4">
        <w:rPr>
          <w:sz w:val="26"/>
        </w:rPr>
        <w:lastRenderedPageBreak/>
        <w:t>Hắn, hắn như thế nào gầy vậy? Sở Thanh Phong thầm nghĩ: là quốc sự phiền hà? là làm sao vậy? (=7=)  Thấy Liễm Âm quay đi … Không nhìn mình, trong lòng đột nhiên đau xót, thầm nghĩ: hắn còn giận ta, không muốn gặp ta, đúng rồi, lần trước không phải nói vĩnh viễn không gặp sao? Chính mình hôm nay mặt dày mày dạn đến đây, thật sự là mất m! Liễm Trần cùng Ly liếc nhìn nhau, hai người thầm nghĩ: chẳng lẽ làm cho Liễm Âm rơi vào võng tình chính là Sở Thanh Phong? Xem vẻ mặt của Liễm Âm vừa muốn yêu lại không dám yêu, xem ra đúng rồi!</w:t>
      </w:r>
    </w:p>
    <w:p w:rsidR="00B233C9" w:rsidRPr="00F42BA4" w:rsidRDefault="00B233C9" w:rsidP="00B233C9">
      <w:pPr>
        <w:pStyle w:val="NormalWeb"/>
        <w:rPr>
          <w:sz w:val="26"/>
        </w:rPr>
      </w:pPr>
      <w:r w:rsidRPr="00F42BA4">
        <w:rPr>
          <w:sz w:val="26"/>
        </w:rPr>
        <w:t>Linh nhi sợ hãi nhìn hai người, ánh mắt tỷ phu nhìn nam tử này khiến bản thân sợ hãi. Tỷ phu chưa bao giờ dùng ảnh mắt này nhìn mình, đó là ánh mắt tràn ngập yêu thương. Chẳng lẽ tỷ phu yêu nam tử này? Linh nhi lập tức bổ nhào vào lòng ngực Liễm Âm, hai tay gắt gao ôm hắn, khóc ròng nói: “Tỷ phu, ngươi nên vì ta làm chủ a!” Liễm Âm bị nàng ta ôm cứng, ngây ngẩn cả người, sau một lúc lâu mới nghĩ đến đẩy nàng ra, Linh nhi lại càng ôm chặt hơn.. Sở Thanh Phong thấy hai người ôm nhau, đột nhiên cảm thấy được cả người không thoải mái, lòng có điểm đau, trong lòng có chút chua chát. Thầm nghĩ nhanh tránh khỏi đây, chân lại giống như bị dính lại, sững sờ nhìn hai người, một bước cũng không rời.</w:t>
      </w:r>
    </w:p>
    <w:p w:rsidR="00B233C9" w:rsidRPr="00F42BA4" w:rsidRDefault="00B233C9" w:rsidP="00B233C9">
      <w:pPr>
        <w:pStyle w:val="NormalWeb"/>
        <w:rPr>
          <w:sz w:val="26"/>
        </w:rPr>
      </w:pPr>
      <w:r w:rsidRPr="00F42BA4">
        <w:rPr>
          <w:sz w:val="26"/>
        </w:rPr>
        <w:t>“Linh nhi, mau buông ra, nếu không buông ra, sẽ đưa ngươi quay về Giang Nam !” Liễm Âm thấp giọng phẫn nộ quát. Linh nhi hậm hực buông ra. Liễm Âm vừa ngẩng đầu, đã thấy Sở Thanh Phong vẻ mặt ủy khuất sững sờ ở trước mặt, trong lòng tê rần, tiến đến, đứng ở trước mặt hắn, nhẹ giọng hỏi: “Sở công tử, có khỏe không?” Sở Thanh Phong lúc này thấy dễ chịu hơn , nở một nụ cười yếu ớt, khẽ nói: “Cám ơn, rất khỏe!” Đột nhiên ấp a ấp úng nói: “Vương gia, cái kia, lần trước. . . . . . Thực xin lỗi!” Liễm Âm biết hắn vì chuyện lần trước giải thích, trong lòng vui sướng không thôi, mỉm cười nói: “Không có việc gì, không có việc gì!” Hai người đối diện cười.</w:t>
      </w:r>
    </w:p>
    <w:p w:rsidR="00B233C9" w:rsidRPr="00F42BA4" w:rsidRDefault="00B233C9" w:rsidP="00B233C9">
      <w:pPr>
        <w:pStyle w:val="NormalWeb"/>
        <w:rPr>
          <w:sz w:val="26"/>
        </w:rPr>
      </w:pPr>
      <w:r w:rsidRPr="00F42BA4">
        <w:rPr>
          <w:sz w:val="26"/>
        </w:rPr>
        <w:t>“Đại ca, hôm nay như thế nào lại rảnh rỗi đến lan viên?” Liễm Âm vội quay sang hỏi vị Hoàng đế đứng đó đến nửa ngày.</w:t>
      </w:r>
    </w:p>
    <w:p w:rsidR="00B233C9" w:rsidRPr="00F42BA4" w:rsidRDefault="00B233C9" w:rsidP="00B233C9">
      <w:pPr>
        <w:pStyle w:val="NormalWeb"/>
        <w:rPr>
          <w:sz w:val="26"/>
        </w:rPr>
      </w:pPr>
      <w:r w:rsidRPr="00F42BA4">
        <w:rPr>
          <w:sz w:val="26"/>
        </w:rPr>
        <w:t>Đại ca? Linh nhi cả kinh, chẳng lẽ người nọ là hoàng đế? Thiên a, ta đây vừa rồi. . . . . . Nhất thời sợ tới mức khuôn mặt nhỏ nhắn trắng bệch, đứng một bên, không dám mở miệng. “Nhị đệ, còn tưởng rằng ngươi mấy ngày nữa mới quay về, ngươi cũng thật là, trở về liền hồi phủ nghỉ ngơi nha!” Liễm Trần vẻ mặt oán trách.</w:t>
      </w:r>
    </w:p>
    <w:p w:rsidR="00B233C9" w:rsidRPr="00F42BA4" w:rsidRDefault="00B233C9" w:rsidP="00B233C9">
      <w:pPr>
        <w:pStyle w:val="NormalWeb"/>
        <w:rPr>
          <w:sz w:val="26"/>
        </w:rPr>
      </w:pPr>
      <w:r w:rsidRPr="00F42BA4">
        <w:rPr>
          <w:sz w:val="26"/>
        </w:rPr>
        <w:t>“Diễm nhi bên kia không có việc gì , ta trở về sớm, cũng tốt, giúp đỡ đại ca xử lý quốc sự!” Liễm Âm thầm nghĩ: chính mình vừa xuống xe ngựa, chợt nghe tôi tớ báo lại, hoàng đế đại ca đến Lan viên, sợ Linh nhi kia không hiểu chuyện chọc hắn, vạn nhất mất mạng nhỏ thì thực có lỗi với Khanh nhi ! Sợ tới mức ngay cả cửa phủ cũng chưa vào, liền thẳng đến lan viên . Chính là không nghĩ tới Sở Thanh Phong cũng đến đây, trong lòng tất nhiên là vui mừng cực kỳ.</w:t>
      </w:r>
    </w:p>
    <w:p w:rsidR="00B233C9" w:rsidRPr="00F42BA4" w:rsidRDefault="00B233C9" w:rsidP="00B233C9">
      <w:pPr>
        <w:pStyle w:val="NormalWeb"/>
        <w:rPr>
          <w:sz w:val="26"/>
        </w:rPr>
      </w:pPr>
      <w:r w:rsidRPr="00F42BA4">
        <w:rPr>
          <w:sz w:val="26"/>
        </w:rPr>
        <w:lastRenderedPageBreak/>
        <w:t>“Diễm nhi bên kia không có việc gì , bọn bảo bảo có sao không?” Liễm Trần hỏi. “Đại ca, không có việc gì, ba bảo bảo đều đã biết nói !” Nghĩ đến ba bảo bảo vây quanh kêu thúc thúc, bộ dáng đáng yêu, Liễm Âm cười rạng rỡ ! “Thực tốt a!” Liễm Trần cùng Ly đều vui vẻ không thôi, Liễm Âm đột nhiên nhớ tới cái gì, lo lắng nhìn thoáng qua Sở Thanh Phong, thấy hắn trên mặt không hề tỏ vẻ khổ sở, tâm trùng xuống.</w:t>
      </w:r>
    </w:p>
    <w:p w:rsidR="00B233C9" w:rsidRPr="00F42BA4" w:rsidRDefault="00B233C9" w:rsidP="00B233C9">
      <w:pPr>
        <w:pStyle w:val="NormalWeb"/>
        <w:rPr>
          <w:sz w:val="26"/>
        </w:rPr>
      </w:pPr>
      <w:r w:rsidRPr="00F42BA4">
        <w:rPr>
          <w:sz w:val="26"/>
        </w:rPr>
        <w:t>“Liễm Âm, hôm nay Nhị đệ ta đến ngắm hoa, ngươi cũng không thể bỏ mặc a! Mang Thanh Phong hảo hảo ngắm cảnh một phen!” Ly mỉm cười nói, trong lòng có ý tác hợp hai người. Liễm Âm mặt có chút ửng đỏ, nhìn thoáng qua Sở Thanh Phong: “Sở công tử, mời theo ta , trong vườn ta còn một ôn thất, bên trong dưỡng không ít loại hoa lan hiếm.”</w:t>
      </w:r>
    </w:p>
    <w:p w:rsidR="00B233C9" w:rsidRPr="00F42BA4" w:rsidRDefault="00B233C9" w:rsidP="00B233C9">
      <w:pPr>
        <w:pStyle w:val="NormalWeb"/>
        <w:rPr>
          <w:sz w:val="26"/>
        </w:rPr>
      </w:pPr>
      <w:r w:rsidRPr="00F42BA4">
        <w:rPr>
          <w:sz w:val="26"/>
        </w:rPr>
        <w:t>“Thật tốt quá!” Sở Thanh Phong một phen kéo tay Liễm Âm, vội vàng nói: “Vậy ta đi thôi!” Khuôn mặt Liễm Âm càng đỏ hơn! Chỉ cảm thấy bàn tay non mềm kia chạm vạo tay mình, quả thực đã nắm giữ tâm của mình, tim đập loạn..</w:t>
      </w:r>
    </w:p>
    <w:p w:rsidR="00B233C9" w:rsidRPr="00F42BA4" w:rsidRDefault="00B233C9" w:rsidP="00B233C9">
      <w:pPr>
        <w:pStyle w:val="NormalWeb"/>
        <w:rPr>
          <w:sz w:val="26"/>
        </w:rPr>
      </w:pPr>
      <w:r w:rsidRPr="00F42BA4">
        <w:rPr>
          <w:sz w:val="26"/>
        </w:rPr>
        <w:t>Linh nhi vừa rồi còn sửng sờ ở một bên không dám lên tiếng, lúc này thấy này hai người tâm đầu ý hợp , hận không thể tiến đến tách hai người ra. Reo lên: “Tỷ phu, ta cũng phải đi ngắm Hoa nhi, này Hoa nhi, chính là tỷ phu dành riêng cho tỷ tỷ!” Sở Thanh Phong một lòng một dạ muốn xem hoa, cũng không để ý lời của nàng, hai người cùng hướng ôn thất , Linh nhi chạy nhanh theo phía sau.</w:t>
      </w:r>
    </w:p>
    <w:p w:rsidR="00B233C9" w:rsidRPr="00F42BA4" w:rsidRDefault="00B233C9" w:rsidP="00B233C9">
      <w:pPr>
        <w:pStyle w:val="NormalWeb"/>
        <w:rPr>
          <w:sz w:val="26"/>
        </w:rPr>
      </w:pPr>
      <w:r w:rsidRPr="00F42BA4">
        <w:rPr>
          <w:sz w:val="26"/>
        </w:rPr>
        <w:t>Liễm Trần cùng Ly đối diện cười, thầm nghĩ: xem ra tình thế thực phức tạp!</w:t>
      </w:r>
    </w:p>
    <w:p w:rsidR="00B233C9" w:rsidRPr="00F42BA4" w:rsidRDefault="00B233C9" w:rsidP="00B233C9">
      <w:pPr>
        <w:pStyle w:val="NormalWeb"/>
        <w:rPr>
          <w:sz w:val="26"/>
        </w:rPr>
      </w:pPr>
      <w:r w:rsidRPr="00F42BA4">
        <w:rPr>
          <w:rStyle w:val="Strong"/>
          <w:color w:val="FF6600"/>
          <w:sz w:val="26"/>
        </w:rPr>
        <w:t>Đệ thập nhị chương:</w:t>
      </w:r>
    </w:p>
    <w:p w:rsidR="00B233C9" w:rsidRPr="00F42BA4" w:rsidRDefault="00B233C9" w:rsidP="00B233C9">
      <w:pPr>
        <w:pStyle w:val="NormalWeb"/>
        <w:rPr>
          <w:sz w:val="26"/>
        </w:rPr>
      </w:pPr>
      <w:r w:rsidRPr="00F42BA4">
        <w:rPr>
          <w:sz w:val="26"/>
        </w:rPr>
        <w:t>Vừa đến ôn thất, Sở Thanh Phong liền bỏ bỏ tay Liễm Âm ra, lập tức chạy đến trước một bồn hoa, vừa ngắm nghía, vừa lại gần ngửi , trên mặt lộ ra má lúm đồng tiền như một đứa trẻ.</w:t>
      </w:r>
    </w:p>
    <w:p w:rsidR="00B233C9" w:rsidRPr="00F42BA4" w:rsidRDefault="00B233C9" w:rsidP="00B233C9">
      <w:pPr>
        <w:pStyle w:val="NormalWeb"/>
        <w:rPr>
          <w:sz w:val="26"/>
        </w:rPr>
      </w:pPr>
      <w:r w:rsidRPr="00F42BA4">
        <w:rPr>
          <w:sz w:val="26"/>
        </w:rPr>
        <w:t>Liễm Âm lại như bị ngốc, nhìn thấy lúm đồng tiền của hắn, trong lòng bàn tay tựa hồ còn lưu lại ấm áp . Linh nhi thấy ánh mắt Liễm Âm hướng về Sở Thanh Phong, trong lòng đối hắn hận ý càng sâu, cố ý tiến đến trước mặt Sở Thanh Phong, chỉ vào bồn hoa trước mặt hắn nói: ” Hoa nhi này chính là tỷ phu khổ công trồng cho tỷ tỷ ta, ai nha, tỷ phu thật sự là quá yêu tỷ tỷ! Đáng tiếc tỷ tỷ chết sớm a!”</w:t>
      </w:r>
    </w:p>
    <w:p w:rsidR="00B233C9" w:rsidRPr="00F42BA4" w:rsidRDefault="00B233C9" w:rsidP="00B233C9">
      <w:pPr>
        <w:pStyle w:val="NormalWeb"/>
        <w:rPr>
          <w:sz w:val="26"/>
        </w:rPr>
      </w:pPr>
      <w:r w:rsidRPr="00F42BA4">
        <w:rPr>
          <w:sz w:val="26"/>
        </w:rPr>
        <w:t>Sở Thanh Phong đột nhiên lại thấy một cảm giác không thoải mái, thật kỳ quái , Linh nhi đột nhiên như là phát hiện cái gì, chỉ vào Sở Thanh Phong nói: “Ai nha, bộ dạng ngươi thực sự giống tỷ tỷ ta nha! Vừa rồi đã thấy giống, bây giờ càng nhìn càng giống!”</w:t>
      </w:r>
    </w:p>
    <w:p w:rsidR="00B233C9" w:rsidRPr="00F42BA4" w:rsidRDefault="00B233C9" w:rsidP="00B233C9">
      <w:pPr>
        <w:pStyle w:val="NormalWeb"/>
        <w:rPr>
          <w:sz w:val="26"/>
        </w:rPr>
      </w:pPr>
      <w:r w:rsidRPr="00F42BA4">
        <w:rPr>
          <w:sz w:val="26"/>
        </w:rPr>
        <w:t>Sở Thanh Phong lại càng không dễ chịu, xoa ngực, sắc mặt có điểm tái nhợt, Liễm Âm chạy tới đỡ hắn, lo lắng hỏi: “Sở công tử, ngươi làm sao vậy?” “Ta, ta cảm thấy ngực rất khó chịu!” Sở Thanh Phong khẽ nói. “Có thể là ôn thất ngột ngạt, mau ra hít thở không khí đi!” Liễm Âm đỡ Sở Thanh Phong đi ra, Sở Thanh Phong lưu luyến nhìn Hoa nhi.</w:t>
      </w:r>
    </w:p>
    <w:p w:rsidR="00B233C9" w:rsidRPr="00F42BA4" w:rsidRDefault="00B233C9" w:rsidP="00B233C9">
      <w:pPr>
        <w:pStyle w:val="NormalWeb"/>
        <w:rPr>
          <w:sz w:val="26"/>
        </w:rPr>
      </w:pPr>
      <w:r w:rsidRPr="00F42BA4">
        <w:rPr>
          <w:sz w:val="26"/>
        </w:rPr>
        <w:lastRenderedPageBreak/>
        <w:t>Liễm Âm biết hắn nhớ thương Hoa nhi, liền mỉm cười nói: “Sở công tử, ngươi nếu thích chúng, có thể tùy ý đến xem!” Sở Thanh Phong kinh hỉ cầm tay hắn nói: “Thật vậy sao? Thật cám ơn ngươi !” Mặt Liễm Âm lại có chút đỏ, mỉm cười gật gật đầu.</w:t>
      </w:r>
    </w:p>
    <w:p w:rsidR="00B233C9" w:rsidRPr="00F42BA4" w:rsidRDefault="00B233C9" w:rsidP="00B233C9">
      <w:pPr>
        <w:pStyle w:val="NormalWeb"/>
        <w:rPr>
          <w:sz w:val="26"/>
        </w:rPr>
      </w:pPr>
      <w:r w:rsidRPr="00F42BA4">
        <w:rPr>
          <w:sz w:val="26"/>
        </w:rPr>
        <w:t>Hai người ra khỏi ôn thất, cùng Liễm Trần và Ly cùng nhau ngồi trong vườn, ăn điểm tâm, trò chuyện rất vui vẻ. Đang lúc phấn khởi, Ly đột nhiên đề nghị Sở Thanh Phong gảy một bản đàn, Sở Thanh Phong cũng không chối từ. Liễm Âm đem tới một cây đàn, khẽ chạm dây đàn, một âm thanh du dương vang lên, cúi đầu ngâm xướng: “Dã hữu mạn thảo, linh lộ tương tương. Hữu mĩ nhất nhân, uyển như thanh dương. Thông đạt tương ngộ, dữ tử hài tang .”</w:t>
      </w:r>
    </w:p>
    <w:p w:rsidR="00B233C9" w:rsidRPr="00F42BA4" w:rsidRDefault="00B233C9" w:rsidP="00B233C9">
      <w:pPr>
        <w:pStyle w:val="NormalWeb"/>
        <w:rPr>
          <w:sz w:val="26"/>
        </w:rPr>
      </w:pPr>
      <w:r w:rsidRPr="00F42BA4">
        <w:rPr>
          <w:sz w:val="26"/>
        </w:rPr>
        <w:t xml:space="preserve">Tiếng đàn tuyệt đẹp, tiếng ca lại tuyệt diệu, ba người như si như túy, hạ nhân trong lan viên cũng tránh một góc lắng nghe, chỉ cảm thấy thanh âm này tựa như thiên lại chi âm. Đàn xong, mọi người mới như bừng tỉnh giấc mộng. Liễm Âm nhìn Sở Thanh Phong gảy đàn, vẻ yêu thương tràn ngập trong ánh mắt. Sở Thanh Phong ngẩng đầu, thấy ánh mắt ái mộ của hắn, đột nhiên có chút ý xấu hổ, mặt bỗng chốc đỏ ứng! Liễm Âm ngượng ngùng cúi đầu, không dám lại nhìn hắn. </w:t>
      </w:r>
      <w:r w:rsidRPr="00F42BA4">
        <w:rPr>
          <w:color w:val="FF6600"/>
          <w:sz w:val="26"/>
        </w:rPr>
        <w:t xml:space="preserve">&lt;thấy 2 anh này đều có tố chất “thụ” như nhau&gt; </w:t>
      </w:r>
    </w:p>
    <w:p w:rsidR="00B233C9" w:rsidRPr="00F42BA4" w:rsidRDefault="00B233C9" w:rsidP="00B233C9">
      <w:pPr>
        <w:pStyle w:val="NormalWeb"/>
        <w:rPr>
          <w:sz w:val="26"/>
        </w:rPr>
      </w:pPr>
      <w:r w:rsidRPr="00F42BA4">
        <w:rPr>
          <w:sz w:val="26"/>
        </w:rPr>
        <w:t>Bất tri bất giác hoàng hôn buông xuống, mọi người ngồi ở phòng khách dùng bữa. Ăn xong, Liễm Trần cùng Ly cáo từ hồi cung, Sở Thanh Phong cũng định rời đi, Ly cười nói: “Nhị đệ, đêm nay ngươi ở Lan viên đi, ngươi không phải nói ngày mai còn muốn xem hoa sao ? Đi đi lại lại như vậy cũng mệt, không bằng ngươi ở luôn đây !”</w:t>
      </w:r>
    </w:p>
    <w:p w:rsidR="00B233C9" w:rsidRPr="00F42BA4" w:rsidRDefault="00B233C9" w:rsidP="00B233C9">
      <w:pPr>
        <w:pStyle w:val="NormalWeb"/>
        <w:rPr>
          <w:sz w:val="26"/>
        </w:rPr>
      </w:pPr>
      <w:r w:rsidRPr="00F42BA4">
        <w:rPr>
          <w:sz w:val="26"/>
        </w:rPr>
        <w:t xml:space="preserve">“Không biết như vậy có phiền vương gia?” Sở Thanh Phong có chút do dự nói. “Không phiền, không phiền! Cầu còn không được!” Liễm Âm nhanh chóng đáp, nói xong mặt lại đỏ, trong lòng mắng thầm, Liễm Âm, cái gì cầu còn không được a? Thật là, người nọ nói không chừng sẽ cho ta có ý đồ! </w:t>
      </w:r>
      <w:r w:rsidRPr="00F42BA4">
        <w:rPr>
          <w:color w:val="FF99CC"/>
          <w:sz w:val="26"/>
        </w:rPr>
        <w:t xml:space="preserve">(_”_!!!) </w:t>
      </w:r>
    </w:p>
    <w:p w:rsidR="00B233C9" w:rsidRPr="00F42BA4" w:rsidRDefault="00B233C9" w:rsidP="00B233C9">
      <w:pPr>
        <w:pStyle w:val="NormalWeb"/>
        <w:rPr>
          <w:sz w:val="26"/>
        </w:rPr>
      </w:pPr>
      <w:r w:rsidRPr="00F42BA4">
        <w:rPr>
          <w:sz w:val="26"/>
        </w:rPr>
        <w:t>Ly cười khúc khích, Sở Thanh Phong cũng có chút thẹn thùng: “Vậy đêm nay đành quấy rầy Vương gia !”</w:t>
      </w:r>
    </w:p>
    <w:p w:rsidR="00B233C9" w:rsidRPr="00F42BA4" w:rsidRDefault="00B233C9" w:rsidP="00B233C9">
      <w:pPr>
        <w:pStyle w:val="NormalWeb"/>
        <w:rPr>
          <w:sz w:val="26"/>
        </w:rPr>
      </w:pPr>
      <w:r w:rsidRPr="00F42BA4">
        <w:rPr>
          <w:sz w:val="26"/>
        </w:rPr>
        <w:t>Liễm Âm mừng rỡ sai tôi tớ dọn dẹp phòng khách, nghênh đón khách quý.</w:t>
      </w:r>
    </w:p>
    <w:p w:rsidR="00B233C9" w:rsidRPr="00F42BA4" w:rsidRDefault="00B233C9" w:rsidP="00B233C9">
      <w:pPr>
        <w:pStyle w:val="NormalWeb"/>
        <w:rPr>
          <w:sz w:val="26"/>
        </w:rPr>
      </w:pPr>
      <w:r w:rsidRPr="00F42BA4">
        <w:rPr>
          <w:sz w:val="26"/>
        </w:rPr>
        <w:t>Tiễn Liễm Trần và Ly, Liễm Âm ôn nhu đối Sở Thanh Phong nói: “Sở công tử, nghe nói lệnh tôn là đại nho nổi tiếng Sở Hoài Châu, bổn vương luôn ngưỡng mộ Sở tiên sinh, có giữ mấy bức thi họa của Sở tiên sinh, công tử liệu có muốn giám thưởng một chút.”</w:t>
      </w:r>
    </w:p>
    <w:p w:rsidR="00B233C9" w:rsidRPr="00F42BA4" w:rsidRDefault="00B233C9" w:rsidP="00B233C9">
      <w:pPr>
        <w:pStyle w:val="NormalWeb"/>
        <w:rPr>
          <w:sz w:val="26"/>
        </w:rPr>
      </w:pPr>
      <w:r w:rsidRPr="00F42BA4">
        <w:rPr>
          <w:sz w:val="26"/>
        </w:rPr>
        <w:t>Thấy Liễm Âm coi trọng phụ thân mình như vậy , Sở Thanh Phong có chút xúc động, gật đầu, theo hắn đi vào thư phòng, trong thư phòng có không ít tranh chữ đề lạc khoản Sở Hoài Châu.</w:t>
      </w:r>
    </w:p>
    <w:p w:rsidR="00B233C9" w:rsidRPr="00F42BA4" w:rsidRDefault="00B233C9" w:rsidP="00B233C9">
      <w:pPr>
        <w:pStyle w:val="NormalWeb"/>
        <w:rPr>
          <w:sz w:val="26"/>
        </w:rPr>
      </w:pPr>
      <w:r w:rsidRPr="00F42BA4">
        <w:rPr>
          <w:sz w:val="26"/>
        </w:rPr>
        <w:t xml:space="preserve">Sở Thanh Phong cẩn thận xem xét , đứng trước một bức Đông tuyết ngạo mai đồ, nhẹ chạm vào lạc khoản tranh, nước mắt chảy xuống. Còn nhớ bức tranh này là do mình mài </w:t>
      </w:r>
      <w:r w:rsidRPr="00F42BA4">
        <w:rPr>
          <w:sz w:val="26"/>
        </w:rPr>
        <w:lastRenderedPageBreak/>
        <w:t>mực, nương điều màu, hiện giờ tranh như trước, cha mẹ cũng không còn ở nhân thế ! Thấy hắn thương tâm, Liễm Âm nhất thời có chút hối hận, nhẹ nhàng đi đến, cũng không dám ôm hắn, còn nhẹ giọng nói: “Thực xin lỗi, Sở công tử, ta, ta không nên cho ngươi xem thứ này!”</w:t>
      </w:r>
    </w:p>
    <w:p w:rsidR="00B233C9" w:rsidRPr="00F42BA4" w:rsidRDefault="00B233C9" w:rsidP="00B233C9">
      <w:pPr>
        <w:pStyle w:val="NormalWeb"/>
        <w:rPr>
          <w:sz w:val="26"/>
        </w:rPr>
      </w:pPr>
      <w:r w:rsidRPr="00F42BA4">
        <w:rPr>
          <w:sz w:val="26"/>
        </w:rPr>
        <w:t>Sở Thanh Phong bổ nhào vào lòng hắn, khóc nức nở, Liễm Âm giơ hai tay, mặc hắn ôm, cũng không dám ôm lấy hắn, sợ đường đột .</w:t>
      </w:r>
    </w:p>
    <w:p w:rsidR="00B233C9" w:rsidRPr="00F42BA4" w:rsidRDefault="00B233C9" w:rsidP="00B233C9">
      <w:pPr>
        <w:pStyle w:val="NormalWeb"/>
        <w:rPr>
          <w:sz w:val="26"/>
        </w:rPr>
      </w:pPr>
      <w:r w:rsidRPr="00F42BA4">
        <w:rPr>
          <w:sz w:val="26"/>
        </w:rPr>
        <w:t xml:space="preserve">Sở Thanh Phong khóc một lát, thấy bộ dáng hắn vừa muốn ôm mình, lại vừa có vẻ xấu hổ không dám, nhất thời thấy buồn cười, bật cười khúc khích, thầm nghĩ: người này thật đúng là thành thật , lần trước bị ta mắng, liền không dám đến gần ta ! Nhất thời lại có chút tiếc nuối, còn nhớ rõ cảm giác ấm áp lần đó bị hắn ôm vào trong ngực. Nhớ lại một hồi, nhưng lần này kẻ ngốc kia lại không có hứng thú </w:t>
      </w:r>
      <w:r w:rsidRPr="00F42BA4">
        <w:rPr>
          <w:color w:val="FF99CC"/>
          <w:sz w:val="26"/>
        </w:rPr>
        <w:t>(nhầm rồi anh Phong, là phi thường hứng thú mà không dám làm đó _”_||</w:t>
      </w:r>
      <w:r w:rsidRPr="00F42BA4">
        <w:rPr>
          <w:sz w:val="26"/>
        </w:rPr>
        <w:t>|), mình sao lại không biết xấu hổ đi ôm hắn?</w:t>
      </w:r>
    </w:p>
    <w:p w:rsidR="00B233C9" w:rsidRPr="00F42BA4" w:rsidRDefault="00B233C9" w:rsidP="00B233C9">
      <w:pPr>
        <w:pStyle w:val="NormalWeb"/>
        <w:rPr>
          <w:sz w:val="26"/>
        </w:rPr>
      </w:pPr>
      <w:r w:rsidRPr="00F42BA4">
        <w:rPr>
          <w:sz w:val="26"/>
        </w:rPr>
        <w:t>Hai người đang ngại ngùng đối diện nhau, đột nhiên Linh nhi bưng một chén canh liên ngẫu đi vào, khẽ khàng nói: “Tỷ phu, ta vì ngài làm một chén canh liên ngẫu, ngươi mau nhân lúc nóng uống đi!” Sở Thanh Phong thấy bộ dáng nũng nịu của Linh nhi như vậy, cảm giác không được tự nhiên , đơn giản quay lưng lại không nhìn nàng, chăm chú nhìn bức tranh trên tường.</w:t>
      </w:r>
    </w:p>
    <w:p w:rsidR="00B233C9" w:rsidRPr="00F42BA4" w:rsidRDefault="00B233C9" w:rsidP="00B233C9">
      <w:pPr>
        <w:pStyle w:val="NormalWeb"/>
        <w:rPr>
          <w:sz w:val="26"/>
        </w:rPr>
      </w:pPr>
      <w:r w:rsidRPr="00F42BA4">
        <w:rPr>
          <w:sz w:val="26"/>
        </w:rPr>
        <w:t>Liễm Âm thấy hắn mệt mỏi như vậy, liền hảo ý đưa bát canh đến trước mặt hắn: “Sở công tử, ngươi ăn đi, ta không quen ăn ngọt !”</w:t>
      </w:r>
    </w:p>
    <w:p w:rsidR="00B233C9" w:rsidRPr="00F42BA4" w:rsidRDefault="00B233C9" w:rsidP="00B233C9">
      <w:pPr>
        <w:pStyle w:val="NormalWeb"/>
        <w:rPr>
          <w:sz w:val="26"/>
        </w:rPr>
      </w:pPr>
      <w:r w:rsidRPr="00F42BA4">
        <w:rPr>
          <w:sz w:val="26"/>
        </w:rPr>
        <w:t>“Tỷ phu, đây là ta làm cho ngươi ăn , dựa vào cái gì cho hắn ăn a?” Linh nhi cuống quít đến nỗi mặt mũi đều đỏ, canh liên ngẫu này là chính tay ta làm đó!</w:t>
      </w:r>
    </w:p>
    <w:p w:rsidR="00B233C9" w:rsidRPr="00F42BA4" w:rsidRDefault="00B233C9" w:rsidP="00B233C9">
      <w:pPr>
        <w:pStyle w:val="NormalWeb"/>
        <w:rPr>
          <w:sz w:val="26"/>
        </w:rPr>
      </w:pPr>
      <w:r w:rsidRPr="00F42BA4">
        <w:rPr>
          <w:sz w:val="26"/>
        </w:rPr>
        <w:t>Sở Thanh Phong vốn không muốn ăn, thấy Linh nhi sinh khí như vậy, tâm tình đột nhiên tốt dị thường, tiếp nhận bát, uống vài ngụm liền hết, đem bát không hướng về phía Linh nhi, khiêu khích nói: “Hương vị không như vẻ ngoài, so với đầu bếp trong quán ta còn kém hơn!”</w:t>
      </w:r>
    </w:p>
    <w:p w:rsidR="00B233C9" w:rsidRPr="00F42BA4" w:rsidRDefault="00B233C9" w:rsidP="00B233C9">
      <w:pPr>
        <w:pStyle w:val="NormalWeb"/>
        <w:rPr>
          <w:sz w:val="26"/>
        </w:rPr>
      </w:pPr>
      <w:r w:rsidRPr="00F42BA4">
        <w:rPr>
          <w:sz w:val="26"/>
        </w:rPr>
        <w:t>Linh nhi sững sờ nhìn vào cái bát không, lại nhìn Sở Thanh Phong, chạy một mạch khỏi thư phòng. Sở Thanh Phong thư sướng cười lớn, Liễm Âm thấy hắn giống đứa nhỏ cùng Linh nhi đấu khí, đã thấy thú vị cực kỳ, giờ phút này thấy hắn cười vui như vậy, càng cảm thấy cao hứng. Đột nhiên, Sở Thanh Phong biến sắc, chỉ vào Liễm Âm mắng: “Hỗn đản, ngươi hạ dược!”</w:t>
      </w:r>
    </w:p>
    <w:p w:rsidR="00B233C9" w:rsidRPr="00F42BA4" w:rsidRDefault="00B233C9" w:rsidP="00B233C9">
      <w:pPr>
        <w:pStyle w:val="NormalWeb"/>
        <w:rPr>
          <w:sz w:val="26"/>
        </w:rPr>
      </w:pPr>
      <w:r w:rsidRPr="00F42BA4">
        <w:rPr>
          <w:sz w:val="26"/>
        </w:rPr>
        <w:t>Liễm Âm cả kinh, kinh ngạc nhìn chằm chằm Sở Thanh Phong, lẩm bẩm: “Cái gì?”</w:t>
      </w:r>
    </w:p>
    <w:p w:rsidR="00B233C9" w:rsidRPr="00F42BA4" w:rsidRDefault="00B233C9" w:rsidP="00B233C9">
      <w:pPr>
        <w:pStyle w:val="NormalWeb"/>
        <w:rPr>
          <w:sz w:val="26"/>
        </w:rPr>
      </w:pPr>
      <w:r w:rsidRPr="00F42BA4">
        <w:rPr>
          <w:sz w:val="26"/>
        </w:rPr>
        <w:t>Sở Thanh Phong đột nhiên khuôn mặt đỏ hồng khác thường, phẫn nộ chằm chằm nhìn Liễm Âm mắng: “Ngươi, thì ra ngươi để ta ở lại không có ý đồ tốt, ngươi, ngươi hạ xuân dược hại ta!”</w:t>
      </w:r>
    </w:p>
    <w:p w:rsidR="00B233C9" w:rsidRPr="00F42BA4" w:rsidRDefault="00B233C9" w:rsidP="00B233C9">
      <w:pPr>
        <w:pStyle w:val="NormalWeb"/>
        <w:rPr>
          <w:sz w:val="26"/>
        </w:rPr>
      </w:pPr>
      <w:r w:rsidRPr="00F42BA4">
        <w:rPr>
          <w:sz w:val="26"/>
        </w:rPr>
        <w:lastRenderedPageBreak/>
        <w:t>Liễm Âm chỉ thấy trăm ngàn lời cũng khó thanh minh, vừa vội vừa tức, Sở Thanh Phong lao ra khỏi phòng, Liễm Âm chạy nhanh giữ chặt hắn lại.</w:t>
      </w:r>
    </w:p>
    <w:p w:rsidR="00B233C9" w:rsidRPr="00F42BA4" w:rsidRDefault="00B233C9" w:rsidP="00B233C9">
      <w:pPr>
        <w:pStyle w:val="NormalWeb"/>
        <w:rPr>
          <w:sz w:val="26"/>
        </w:rPr>
      </w:pPr>
      <w:r w:rsidRPr="00F42BA4">
        <w:rPr>
          <w:sz w:val="26"/>
        </w:rPr>
        <w:t>Sở Thanh Phong vốn đang dục hỏa đốt người, bây giờ bị hắn giữ chặt, hai người va chạm da thịt, càng cảm thấy người như lửa đốt, trong miệng bất giác rên khẽ. Vừa thẹn vừa vội mắng: “Hỗn đản, mau để ta về!”</w:t>
      </w:r>
    </w:p>
    <w:p w:rsidR="00B233C9" w:rsidRPr="00F42BA4" w:rsidRDefault="00B233C9" w:rsidP="00B233C9">
      <w:pPr>
        <w:pStyle w:val="NormalWeb"/>
        <w:rPr>
          <w:sz w:val="26"/>
        </w:rPr>
      </w:pPr>
      <w:r w:rsidRPr="00F42BA4">
        <w:rPr>
          <w:sz w:val="26"/>
        </w:rPr>
        <w:t xml:space="preserve">Liễm Âm thấy mặt hắn dỏ như vậy, một đôi mị nhãn vì sắc dục càng thêm linh thủy động lòng người </w:t>
      </w:r>
      <w:r w:rsidRPr="00F42BA4">
        <w:rPr>
          <w:color w:val="FF99CC"/>
          <w:sz w:val="26"/>
        </w:rPr>
        <w:t>&lt;ý nói xinh đẹp như kiểu trái cây mọng nước teppi&gt;</w:t>
      </w:r>
      <w:r w:rsidRPr="00F42BA4">
        <w:rPr>
          <w:sz w:val="26"/>
        </w:rPr>
        <w:t xml:space="preserve"> , như vậy làm sao có thể để một mình hắn đi về, sợ là chưa đến giữa đường, đã bị bắt đi! Liễm Âm kéo lấy hắn, vội la lên: “Ngươi như vậy đi ra ngoài, sẽ rất nguy hiểm!” Nói xong, lớn tiếng kêu: “Vân, ngươi mau lăn ra đây cho ta!”</w:t>
      </w:r>
    </w:p>
    <w:p w:rsidR="00B233C9" w:rsidRPr="00F42BA4" w:rsidRDefault="00B233C9" w:rsidP="00B233C9">
      <w:pPr>
        <w:pStyle w:val="NormalWeb"/>
        <w:rPr>
          <w:sz w:val="26"/>
        </w:rPr>
      </w:pPr>
      <w:r w:rsidRPr="00F42BA4">
        <w:rPr>
          <w:sz w:val="26"/>
        </w:rPr>
        <w:t>Vân tựa quỷ hồn từ góc tối phi ra, mặt mày tươi tỉnh: “Vương gia, có chuyện gì sao?” “Vân, ngươi mau xem hắn, có cách nào giải dược?” Liễm Âm gấp gáp hỏi. Vân có đọc y thư, đôi lúc cũng chế biến hoàn xá.</w:t>
      </w:r>
    </w:p>
    <w:p w:rsidR="00B233C9" w:rsidRPr="00F42BA4" w:rsidRDefault="00B233C9" w:rsidP="00B233C9">
      <w:pPr>
        <w:pStyle w:val="NormalWeb"/>
        <w:rPr>
          <w:sz w:val="26"/>
        </w:rPr>
      </w:pPr>
      <w:r w:rsidRPr="00F42BA4">
        <w:rPr>
          <w:sz w:val="26"/>
        </w:rPr>
        <w:t>Vân vừa thấy khuôn mặt nhỏ nhắn của Sở Thanh Phong đỏ bừng, hai mắt mơ mơ màng màng, liền biết hắn trúng xuân dược, thầm nghĩ: Vương gia thích tiểu tử này, vừa lúc tiểu tử này trúng xuân dược, không bằng để vương gia thượng hắn, giải dược ta chỉ dùng trong lúc nguy cấp thôi!</w:t>
      </w:r>
    </w:p>
    <w:p w:rsidR="00B233C9" w:rsidRPr="00F42BA4" w:rsidRDefault="00B233C9" w:rsidP="00B233C9">
      <w:pPr>
        <w:pStyle w:val="NormalWeb"/>
        <w:rPr>
          <w:sz w:val="26"/>
        </w:rPr>
      </w:pPr>
      <w:r w:rsidRPr="00F42BA4">
        <w:rPr>
          <w:sz w:val="26"/>
        </w:rPr>
        <w:t>Làm vẻ mặt bất đắc dĩ nói: “Vương gia, Sở công tử trúng xuân dược, trừ giao hoan, không có biện pháp khác! Nói xong, nhún vai, tỏ vẻ mình cũng vô phương giúp. Sở thanh Phong hung hăng trừng mắt nhìn Liễm Âm, nhưng mà ánh mắt kia lại vì bị kích thích, cái trừng đầy giận dữ lại hóa ra phong tình, Liễm Âm không khỏi mềm lòng. Trấn tĩnh lại, nhẹ giọng hỏi: “Sở công tử, ngươi chịu được không?”</w:t>
      </w:r>
    </w:p>
    <w:p w:rsidR="00B233C9" w:rsidRPr="00F42BA4" w:rsidRDefault="00B233C9" w:rsidP="00B233C9">
      <w:pPr>
        <w:pStyle w:val="NormalWeb"/>
        <w:rPr>
          <w:sz w:val="26"/>
        </w:rPr>
      </w:pPr>
      <w:r w:rsidRPr="00F42BA4">
        <w:rPr>
          <w:sz w:val="26"/>
        </w:rPr>
        <w:t>Sở Thanh Phong cắn chặt môi dưới, trong cơ thể từng đợt dục vọng mãnh liệt khiến hắn sắp nổi điên ! Liễm Âm thấy hắn cắn môi dưới đến máu tươi đầm đìa, chỉ cảm thấy đau lòng cực kỳ, nhất thời cuống muốn chết!</w:t>
      </w:r>
    </w:p>
    <w:p w:rsidR="00B233C9" w:rsidRPr="00F42BA4" w:rsidRDefault="00B233C9" w:rsidP="00B233C9">
      <w:pPr>
        <w:pStyle w:val="NormalWeb"/>
        <w:rPr>
          <w:sz w:val="26"/>
        </w:rPr>
      </w:pPr>
      <w:r w:rsidRPr="00F42BA4">
        <w:rPr>
          <w:sz w:val="26"/>
        </w:rPr>
        <w:t>Vân đứng một bên, chậm rãi giải thích: “Vương gia,trúng xuân dược có muốn cũng không thể chịu được a, nhẫn ít thì về sau sẽ không bao giờ có thể giao hoan nữa, nhịn nhiều không chừng toi mạng a!” Vân đe dọa. Lời vừa dứt: “Đúng rồi, Vương gia, nếu không chúng ta tìm cho Sở công tử một kỹ nữ, giúp hắn giảm nhiệt?”</w:t>
      </w:r>
    </w:p>
    <w:p w:rsidR="00B233C9" w:rsidRPr="00F42BA4" w:rsidRDefault="00B233C9" w:rsidP="00B233C9">
      <w:pPr>
        <w:pStyle w:val="NormalWeb"/>
        <w:rPr>
          <w:sz w:val="26"/>
        </w:rPr>
      </w:pPr>
      <w:r w:rsidRPr="00F42BA4">
        <w:rPr>
          <w:sz w:val="26"/>
        </w:rPr>
        <w:t>Liễm Âm sửng sốt, trong lòng mặc dù không muốn Sở Thanh Phong cùng nữ nhân khác hoan hảo, nhưng mà nếu là không như vậy, vạn nhất có điều gì bất trắc, hắn sẽ phải hối hận cả đời , khó khăn gật đầu: “Được rồi!” Vân ngây ngẩn cả người, hối hận đề nghị vừa rồi.</w:t>
      </w:r>
    </w:p>
    <w:p w:rsidR="00B233C9" w:rsidRPr="00F42BA4" w:rsidRDefault="00B233C9" w:rsidP="00B233C9">
      <w:pPr>
        <w:pStyle w:val="NormalWeb"/>
        <w:rPr>
          <w:sz w:val="26"/>
        </w:rPr>
      </w:pPr>
      <w:r w:rsidRPr="00F42BA4">
        <w:rPr>
          <w:sz w:val="26"/>
        </w:rPr>
        <w:lastRenderedPageBreak/>
        <w:t>Nhưng Sở Thanh Phong lại nghiêm mặt, nghiến răng nghiến lợi nói: “Không! Ta không cần! Ta chịu đựng là được! Kỹ nữ cũng là người, ta không muốn vì phát tiết mà chà đạp các nàng!”</w:t>
      </w:r>
    </w:p>
    <w:p w:rsidR="00B233C9" w:rsidRPr="00F42BA4" w:rsidRDefault="00B233C9" w:rsidP="00B233C9">
      <w:pPr>
        <w:pStyle w:val="NormalWeb"/>
        <w:rPr>
          <w:sz w:val="26"/>
        </w:rPr>
      </w:pPr>
      <w:r w:rsidRPr="00F42BA4">
        <w:rPr>
          <w:sz w:val="26"/>
        </w:rPr>
        <w:t>Liễm Âm sửng sốt, biết hắn nghĩ đến thân phận mình, sau một lúc lâu, như là quyết định cái gì, một phen ôm lấy Sở Thanh Phong, hướng phòng mình mà đi. Vân vì gian kế thành công mà cười gian, thuận tay ném cho Liễm Âm một hạp thuốc cao!</w:t>
      </w:r>
    </w:p>
    <w:p w:rsidR="00B233C9" w:rsidRPr="00F42BA4" w:rsidRDefault="00B233C9" w:rsidP="00B233C9">
      <w:pPr>
        <w:pStyle w:val="NormalWeb"/>
        <w:rPr>
          <w:sz w:val="26"/>
        </w:rPr>
      </w:pPr>
      <w:r w:rsidRPr="00F42BA4">
        <w:rPr>
          <w:rStyle w:val="Strong"/>
          <w:color w:val="FF6600"/>
          <w:sz w:val="26"/>
        </w:rPr>
        <w:t>Đệ thập tam chương:</w:t>
      </w:r>
    </w:p>
    <w:p w:rsidR="00B233C9" w:rsidRPr="00F42BA4" w:rsidRDefault="00B233C9" w:rsidP="00B233C9">
      <w:pPr>
        <w:pStyle w:val="NormalWeb"/>
        <w:rPr>
          <w:sz w:val="26"/>
        </w:rPr>
      </w:pPr>
      <w:r w:rsidRPr="00F42BA4">
        <w:rPr>
          <w:sz w:val="26"/>
        </w:rPr>
        <w:t>Liễm Âm ôm Sở Thanh Phong, cũng không thèm để ý hắn một mực giãy giụa, đấm đá cùng nhục mạ, lập tức tiến vào phòng, đem hắn nằm trên giường. Sở Thanh Phong  thần trí đã hơi mơ màng, miệng vẫn không ngừng mắng: “Hỗn đản, hạ lưu, không biết xấu hổ!”</w:t>
      </w:r>
    </w:p>
    <w:p w:rsidR="00B233C9" w:rsidRPr="00F42BA4" w:rsidRDefault="00B233C9" w:rsidP="00B233C9">
      <w:pPr>
        <w:pStyle w:val="NormalWeb"/>
        <w:rPr>
          <w:sz w:val="26"/>
        </w:rPr>
      </w:pPr>
      <w:r w:rsidRPr="00F42BA4">
        <w:rPr>
          <w:sz w:val="26"/>
        </w:rPr>
        <w:t>Liễm Âm mặc hắn mắng, cũng không lên tiếng, vươn tay đến cổ áo hắn, Sở Thanh Phong  một bên tức giận mắng, một bên tránh né, không cho hắn tới gần mình.</w:t>
      </w:r>
    </w:p>
    <w:p w:rsidR="00B233C9" w:rsidRPr="00F42BA4" w:rsidRDefault="00B233C9" w:rsidP="00B233C9">
      <w:pPr>
        <w:pStyle w:val="NormalWeb"/>
        <w:rPr>
          <w:sz w:val="26"/>
        </w:rPr>
      </w:pPr>
      <w:r w:rsidRPr="00F42BA4">
        <w:rPr>
          <w:sz w:val="26"/>
        </w:rPr>
        <w:t>Liễm Âm hơi nhíu  mày, đưa tay điểm huyệt hắn. Kẻ vừa rồi liều mạng giãy giụa, ngay lập tức đã thành Mộc Đầu Nhân, nằm bất động ở trên giường không thể động đậy, miệng vẫn không thôi mắng “Hỗn đản, mau giải huyệt cho ta, thả ta ra!”</w:t>
      </w:r>
    </w:p>
    <w:p w:rsidR="00B233C9" w:rsidRPr="00F42BA4" w:rsidRDefault="00B233C9" w:rsidP="00B233C9">
      <w:pPr>
        <w:pStyle w:val="NormalWeb"/>
        <w:rPr>
          <w:sz w:val="26"/>
        </w:rPr>
      </w:pPr>
      <w:r w:rsidRPr="00F42BA4">
        <w:rPr>
          <w:sz w:val="26"/>
        </w:rPr>
        <w:t xml:space="preserve">Kẻ kia vẫn ôn nhu cởi quần áo của hắn, Sở Thanh Phong nhận thấy hôm nay chắc chắn sẽ bị tên vương gia vô sỉ này ô nhục, lệ từ khóe mắt bất giác rơi xuống </w:t>
      </w:r>
      <w:r w:rsidRPr="00F42BA4">
        <w:rPr>
          <w:color w:val="F485ED"/>
          <w:sz w:val="26"/>
        </w:rPr>
        <w:t>&lt;ah~~~ Ta đau lòng quá đi TTATT&gt;</w:t>
      </w:r>
    </w:p>
    <w:p w:rsidR="00B233C9" w:rsidRPr="00F42BA4" w:rsidRDefault="00B233C9" w:rsidP="00B233C9">
      <w:pPr>
        <w:pStyle w:val="NormalWeb"/>
        <w:rPr>
          <w:sz w:val="26"/>
        </w:rPr>
      </w:pPr>
      <w:r w:rsidRPr="00F42BA4">
        <w:rPr>
          <w:sz w:val="26"/>
        </w:rPr>
        <w:t>.</w:t>
      </w:r>
    </w:p>
    <w:p w:rsidR="00B233C9" w:rsidRPr="00F42BA4" w:rsidRDefault="00B233C9" w:rsidP="00B233C9">
      <w:pPr>
        <w:pStyle w:val="NormalWeb"/>
        <w:rPr>
          <w:sz w:val="26"/>
        </w:rPr>
      </w:pPr>
      <w:r w:rsidRPr="00F42BA4">
        <w:rPr>
          <w:sz w:val="26"/>
        </w:rPr>
        <w:t>Liễm Âm thở dài, nhưng tay vẫn không dừng lại, rất nhanh đã lột sạch y phục trên người Thanh Phong. Da dẻ như tuyết ngọc, nhỏ gầy nhưng không như thân thể nữ nhân yếu ớt hiện ra ở trước mắt, máu tựa hồ ngay lập tức đều dồn về hạ thể, Liễm Âm chỉ còn cảm thấy hô hấp có chút khó khăn .</w:t>
      </w:r>
    </w:p>
    <w:p w:rsidR="00B233C9" w:rsidRPr="00F42BA4" w:rsidRDefault="00B233C9" w:rsidP="00B233C9">
      <w:pPr>
        <w:pStyle w:val="NormalWeb"/>
        <w:rPr>
          <w:sz w:val="26"/>
        </w:rPr>
      </w:pPr>
      <w:r w:rsidRPr="00F42BA4">
        <w:rPr>
          <w:sz w:val="26"/>
        </w:rPr>
        <w:t>Tay run rẩy vỗ về đùi ngọc trắng noãn =,,=|||, chỉ cảm thấy một cảm giác mềm mại khó tả, điện lưu toàn thân toán loạn, trong đầu trống rỗng, cả người nóng như thể bị liệt hỏa thiêu đốt.</w:t>
      </w:r>
    </w:p>
    <w:p w:rsidR="00B233C9" w:rsidRPr="00F42BA4" w:rsidRDefault="00B233C9" w:rsidP="00B233C9">
      <w:pPr>
        <w:pStyle w:val="NormalWeb"/>
        <w:rPr>
          <w:sz w:val="26"/>
        </w:rPr>
      </w:pPr>
      <w:r w:rsidRPr="00F42BA4">
        <w:rPr>
          <w:sz w:val="26"/>
        </w:rPr>
        <w:t>Sở Thanh Phong bị hắn đụng chạm vào thân thể đến phát run, khuất nhục nhắm chặt hai mắt, không muốn nhìn hắn, vừa khóc vừa nói: “Ta hận ngươi, hỗn đản, đồ không biết xấu hổ!”</w:t>
      </w:r>
    </w:p>
    <w:p w:rsidR="00B233C9" w:rsidRPr="00F42BA4" w:rsidRDefault="00B233C9" w:rsidP="00B233C9">
      <w:pPr>
        <w:pStyle w:val="NormalWeb"/>
        <w:rPr>
          <w:sz w:val="26"/>
        </w:rPr>
      </w:pPr>
      <w:r w:rsidRPr="00F42BA4">
        <w:rPr>
          <w:sz w:val="26"/>
        </w:rPr>
        <w:t>Liễm Âm cúi người, nhẹ nhàng hôn lên đôi môi anh đào còn đang tức giận giương lên mắng, mút nhẹ. Sở Thanh Phong vội la lên: “Cút. . . . . . Ngô. . . . . .” đã bị Liễm Âm chặn lại, nhân cơ hội đem lưỡi xâm nhập vào trong miệng, hút  chất lỏng ngọt ngào như mật.</w:t>
      </w:r>
    </w:p>
    <w:p w:rsidR="00B233C9" w:rsidRPr="00F42BA4" w:rsidRDefault="00B233C9" w:rsidP="00B233C9">
      <w:pPr>
        <w:pStyle w:val="NormalWeb"/>
        <w:rPr>
          <w:sz w:val="26"/>
        </w:rPr>
      </w:pPr>
      <w:r w:rsidRPr="00F42BA4">
        <w:rPr>
          <w:sz w:val="26"/>
        </w:rPr>
        <w:lastRenderedPageBreak/>
        <w:t>Sở Thanh Phong trong đầu một mảnh hỗn độn, cả người giống như đang bị lửa thiêu, nóng đến mức thần trí không tỉnh táo, chỉ cảm thấy nụ hôn này vẫn còn chưa đủ, muốn nhiều hơn nữa, lưu luyến đầu lưỡi ngọt ngào tươi mát, không ngừng mút vào chất lỏng thanh tân, trong miệng không kìm được tràn ra mọt tiếng ngâm khẽ.</w:t>
      </w:r>
    </w:p>
    <w:p w:rsidR="00B233C9" w:rsidRPr="00F42BA4" w:rsidRDefault="00B233C9" w:rsidP="00B233C9">
      <w:pPr>
        <w:pStyle w:val="NormalWeb"/>
        <w:rPr>
          <w:sz w:val="26"/>
        </w:rPr>
      </w:pPr>
      <w:r w:rsidRPr="00F42BA4">
        <w:rPr>
          <w:sz w:val="26"/>
        </w:rPr>
        <w:t xml:space="preserve">Chậm rãi chấm dứt trận hôn cuồng nhiệt, môi Liễm Âm hướng về phía chiếc cổ mảnh nhỏ, ngậm hầu kết đang thở hổn hển, tinh tế liếm lộng một phen, dời về phía xương quai xanh khêu gợi, tại chỗ lõm mà cắn liếm, người nằm dưới thân thở gấp không thôi, trong miệng không chịu được rên khẽ từng trận! =//u//= </w:t>
      </w:r>
      <w:r w:rsidRPr="00F42BA4">
        <w:rPr>
          <w:color w:val="F485ED"/>
          <w:sz w:val="26"/>
        </w:rPr>
        <w:t>(Do it do it!!!)</w:t>
      </w:r>
    </w:p>
    <w:p w:rsidR="00B233C9" w:rsidRPr="00F42BA4" w:rsidRDefault="00B233C9" w:rsidP="00B233C9">
      <w:pPr>
        <w:pStyle w:val="NormalWeb"/>
        <w:rPr>
          <w:sz w:val="26"/>
        </w:rPr>
      </w:pPr>
      <w:r w:rsidRPr="00F42BA4">
        <w:rPr>
          <w:sz w:val="26"/>
        </w:rPr>
        <w:t>Miệng ôn nhu ngậm một khỏa anh quả nộn hồng, nhẹ nhàng liếm quanh, lưỡi nghịch ngợm trên tiểu quả , mà chủ nhân của tiểu quả, theo kích thích của đầu lưỡi, không nhịn được phát ra tiếng kêu nho nhỏ: “A. . . . . . Ân. . . . . .”</w:t>
      </w:r>
    </w:p>
    <w:p w:rsidR="00B233C9" w:rsidRPr="00F42BA4" w:rsidRDefault="00B233C9" w:rsidP="00B233C9">
      <w:pPr>
        <w:pStyle w:val="NormalWeb"/>
        <w:rPr>
          <w:sz w:val="26"/>
        </w:rPr>
      </w:pPr>
      <w:r w:rsidRPr="00F42BA4">
        <w:rPr>
          <w:sz w:val="26"/>
        </w:rPr>
        <w:t>Liếm lộng xong, cái lưỡi mới thỏa mãn trượt đi, đến một nơi mềm mại, nhẹ nhàng mà dùng răng vén đám rậm rạp, đầu lưỡi tại đám “cây cỏ” mà liếm lộng”, chỉ bạc ngấm dần vào đám cây cỏ mềm mại.</w:t>
      </w:r>
    </w:p>
    <w:p w:rsidR="00B233C9" w:rsidRPr="00F42BA4" w:rsidRDefault="00B233C9" w:rsidP="00B233C9">
      <w:pPr>
        <w:pStyle w:val="NormalWeb"/>
        <w:rPr>
          <w:sz w:val="26"/>
        </w:rPr>
      </w:pPr>
      <w:r w:rsidRPr="00F42BA4">
        <w:rPr>
          <w:sz w:val="26"/>
        </w:rPr>
        <w:t>Nhẹ nhàng xoa kia ngọc hành trắng noãn đã đứng thẳng tắp, cao thấp vỗ về, từ đôi mắt của chủ nhân ngọc hành kia chảy xuống một giọt lệ, trong miệng khó có thể ức chế thở gấp, thỉnh thoảng phát ra một tiếng ngâm khẽ.</w:t>
      </w:r>
    </w:p>
    <w:p w:rsidR="00B233C9" w:rsidRPr="00F42BA4" w:rsidRDefault="00B233C9" w:rsidP="00B233C9">
      <w:pPr>
        <w:pStyle w:val="NormalWeb"/>
        <w:rPr>
          <w:sz w:val="26"/>
        </w:rPr>
      </w:pPr>
      <w:r w:rsidRPr="00F42BA4">
        <w:rPr>
          <w:sz w:val="26"/>
        </w:rPr>
        <w:t>Ngọc hành trắng noãn bị dục vọng biến thành sắc đỏ, lệ châu không ngừng từ lỗ nhỏ của ngọc hành mà chảy xuống. Đột nhiên, Sở Thanh Phong cảm thấy hạ thể bị một loại cảm giác ướt át, ấm áp bao vây, từng đợt khoái cảm từ hạ thể truyền đến, nhịn không được mở mắt ra, thấy Liễm Âm cúi đầu, miệng ngậm ngọc hành của mình ra sức nuốt vào nhả ra.</w:t>
      </w:r>
    </w:p>
    <w:p w:rsidR="00B233C9" w:rsidRPr="00F42BA4" w:rsidRDefault="00B233C9" w:rsidP="00B233C9">
      <w:pPr>
        <w:pStyle w:val="NormalWeb"/>
        <w:rPr>
          <w:sz w:val="26"/>
        </w:rPr>
      </w:pPr>
      <w:r w:rsidRPr="00F42BA4">
        <w:rPr>
          <w:sz w:val="26"/>
        </w:rPr>
        <w:t>Nhất thời càng thêm xấu hổ và giận dữ, nước mắt lại ứa ra, vốn định chửi ầm lên, chính là hạ thể sảng khoái đến mức khoái cảm tận cùng, làm cho lời mắng của hắn đứt quãng, thanh âm lại đầy gợi cảm, như là vẽ vãn: “Hỗn đản. . . . . . Ân. . . . . . A. . . . . . Không biết xấu hổ. . . . . . Ta. . . . . . A. . . . . .”</w:t>
      </w:r>
    </w:p>
    <w:p w:rsidR="00B233C9" w:rsidRPr="00F42BA4" w:rsidRDefault="00B233C9" w:rsidP="00B233C9">
      <w:pPr>
        <w:pStyle w:val="NormalWeb"/>
        <w:rPr>
          <w:sz w:val="26"/>
        </w:rPr>
      </w:pPr>
      <w:r w:rsidRPr="00F42BA4">
        <w:rPr>
          <w:sz w:val="26"/>
        </w:rPr>
        <w:t>Liễm Âm lại cảm thấy thanh âm này gợi cảm muốn chết, kích động đến mức máu trong người như sôi lên, càng ra sức mút. Sở Thanh Phong cả người nóng muốn nổ tung, một tiếng gầm nhẹ, trong miệng Liễm Âm bắn ra dục vọng mãnh liệt.</w:t>
      </w:r>
    </w:p>
    <w:p w:rsidR="00B233C9" w:rsidRPr="00F42BA4" w:rsidRDefault="00B233C9" w:rsidP="00B233C9">
      <w:pPr>
        <w:pStyle w:val="NormalWeb"/>
        <w:rPr>
          <w:sz w:val="26"/>
        </w:rPr>
      </w:pPr>
      <w:r w:rsidRPr="00F42BA4">
        <w:rPr>
          <w:sz w:val="26"/>
        </w:rPr>
        <w:t>Liễm Âm bị sặc, ho nhẹ không thôi, Sở Thanh Phong vừa thẹn vừa giận, từ từ nhắm hai mắt, không dám nhìn hắn, nước mắt không ngừng rơi xuống.</w:t>
      </w:r>
    </w:p>
    <w:p w:rsidR="00B233C9" w:rsidRPr="00F42BA4" w:rsidRDefault="00B233C9" w:rsidP="00B233C9">
      <w:pPr>
        <w:pStyle w:val="NormalWeb"/>
        <w:rPr>
          <w:sz w:val="26"/>
        </w:rPr>
      </w:pPr>
      <w:r w:rsidRPr="00F42BA4">
        <w:rPr>
          <w:sz w:val="26"/>
        </w:rPr>
        <w:t>“Sở công tử, chịu được không?” Liễm Âm nhẹ nhàng hỏi. Sở Thanh Phong cũng không để ý tới, mắt vẫn nhắm, lệ vẫn rơi.</w:t>
      </w:r>
    </w:p>
    <w:p w:rsidR="00B233C9" w:rsidRPr="00F42BA4" w:rsidRDefault="00B233C9" w:rsidP="00B233C9">
      <w:pPr>
        <w:pStyle w:val="NormalWeb"/>
        <w:rPr>
          <w:sz w:val="26"/>
        </w:rPr>
      </w:pPr>
      <w:r w:rsidRPr="00F42BA4">
        <w:rPr>
          <w:sz w:val="26"/>
        </w:rPr>
        <w:lastRenderedPageBreak/>
        <w:t>Liễm Âm thở dài, nhìn về phía hạ thể Sở Thanh Phong, thấy ngọc hành vừa mới phóng thích đã lại đứng thẳng.</w:t>
      </w:r>
    </w:p>
    <w:p w:rsidR="00B233C9" w:rsidRPr="00F42BA4" w:rsidRDefault="00B233C9" w:rsidP="00B233C9">
      <w:pPr>
        <w:pStyle w:val="NormalWeb"/>
        <w:rPr>
          <w:sz w:val="26"/>
        </w:rPr>
      </w:pPr>
      <w:r w:rsidRPr="00F42BA4">
        <w:rPr>
          <w:sz w:val="26"/>
        </w:rPr>
        <w:t>Sửng sốt trong chốc lát, chậm rãi đem quần áo trên người mình trừ tẫn, lấy cao mà lúc nãy Vân ném cho, tay run rẩy mở lấy ra một ít, nhẹ nhàng hướng nơi tinh tế của mình mà xoa thuốc.</w:t>
      </w:r>
    </w:p>
    <w:p w:rsidR="00B233C9" w:rsidRPr="00F42BA4" w:rsidRDefault="00B233C9" w:rsidP="00B233C9">
      <w:pPr>
        <w:pStyle w:val="NormalWeb"/>
        <w:rPr>
          <w:sz w:val="26"/>
        </w:rPr>
      </w:pPr>
      <w:r w:rsidRPr="00F42BA4">
        <w:rPr>
          <w:sz w:val="26"/>
        </w:rPr>
        <w:t>Sở Thanh Phong từ từ nhắm hai mắt, thầm nghĩ: cuối cùng cũng đến! =//u//=</w:t>
      </w:r>
    </w:p>
    <w:p w:rsidR="00B233C9" w:rsidRPr="00F42BA4" w:rsidRDefault="00B233C9" w:rsidP="00B233C9">
      <w:pPr>
        <w:pStyle w:val="NormalWeb"/>
        <w:rPr>
          <w:sz w:val="26"/>
        </w:rPr>
      </w:pPr>
      <w:r w:rsidRPr="00F42BA4">
        <w:rPr>
          <w:sz w:val="26"/>
        </w:rPr>
        <w:t>Đợi sau một lúc lâu, cũng không cảm giác được Liễm Âm làm gì. Sở Thanh Phong đánh liều hé mắt nhìn về phía hắn, đã thấy Liễm Âm đỏ mặt, quỳ gối phía trên, một tay cố hết sức khai thác mật động của chính hắn.</w:t>
      </w:r>
    </w:p>
    <w:p w:rsidR="00B233C9" w:rsidRPr="00F42BA4" w:rsidRDefault="00B233C9" w:rsidP="00B233C9">
      <w:pPr>
        <w:pStyle w:val="NormalWeb"/>
        <w:rPr>
          <w:sz w:val="26"/>
        </w:rPr>
      </w:pPr>
      <w:r w:rsidRPr="00F42BA4">
        <w:rPr>
          <w:sz w:val="26"/>
        </w:rPr>
        <w:t>Sở Thanh Phong lập tức ngây ngẩn cả người, nhìn chằm chằm Liễm Âm, run rẩy nói: “Ngươi, ngươi làm gì?”</w:t>
      </w:r>
    </w:p>
    <w:p w:rsidR="00B233C9" w:rsidRPr="00F42BA4" w:rsidRDefault="00B233C9" w:rsidP="00B233C9">
      <w:pPr>
        <w:pStyle w:val="NormalWeb"/>
        <w:rPr>
          <w:sz w:val="26"/>
        </w:rPr>
      </w:pPr>
      <w:r w:rsidRPr="00F42BA4">
        <w:rPr>
          <w:sz w:val="26"/>
        </w:rPr>
        <w:t>“Sở công tử, ta không nghĩ ngươi sẽ nhượng ta, cũng không muốn ngươi chết!” Liễm Âm nhẹ giọng nói: “Lại càng không muốn ngươi hiểu lầm ta!” , nói xong, liền chậm rãi ngồi xuống phía ngọc hành thẳng tắp của Sở Thanh Phong, tuy rằng sau đình có thuốc mỡ trơn, nhưng không khai thác cẩn thận. Hai người đồng thời nhướng mày, một tiếng thở nhẹ.</w:t>
      </w:r>
    </w:p>
    <w:p w:rsidR="00B233C9" w:rsidRPr="00F42BA4" w:rsidRDefault="00B233C9" w:rsidP="00B233C9">
      <w:pPr>
        <w:pStyle w:val="NormalWeb"/>
        <w:rPr>
          <w:sz w:val="26"/>
        </w:rPr>
      </w:pPr>
      <w:r w:rsidRPr="00F42BA4">
        <w:rPr>
          <w:sz w:val="26"/>
        </w:rPr>
        <w:t>Sở Thanh Phong là vì tiến vào mật động, bị kẹp sinh đau, nhướng mày. Nhưng lúc sau, lại sảng khoái như thể sắp thăng thiên, rên khẽ! Liễm Âm cũng muốn rơi lệ  nhíu mày thở nhẹ, cảm giác hai người hoàn toàn bất đồng.</w:t>
      </w:r>
    </w:p>
    <w:p w:rsidR="00B233C9" w:rsidRPr="00F42BA4" w:rsidRDefault="00B233C9" w:rsidP="00B233C9">
      <w:pPr>
        <w:pStyle w:val="NormalWeb"/>
        <w:rPr>
          <w:sz w:val="26"/>
        </w:rPr>
      </w:pPr>
      <w:r w:rsidRPr="00F42BA4">
        <w:rPr>
          <w:sz w:val="26"/>
        </w:rPr>
        <w:t>Liễm Âm đỏ mặt ngồi trên người Sở Thanh Phong, Sở Thanh Phong cũng đỏ mặt, hai người bốn mắt nhìn nhau, rồi lại không biết nói cái gì cho phải, đều xấu hổ quay qua một bên, không dám lại nhìn đối phương.</w:t>
      </w:r>
    </w:p>
    <w:p w:rsidR="00B233C9" w:rsidRPr="00F42BA4" w:rsidRDefault="00B233C9" w:rsidP="00B233C9">
      <w:pPr>
        <w:pStyle w:val="NormalWeb"/>
        <w:rPr>
          <w:sz w:val="26"/>
        </w:rPr>
      </w:pPr>
      <w:r w:rsidRPr="00F42BA4">
        <w:rPr>
          <w:sz w:val="26"/>
        </w:rPr>
        <w:t>Phía trên, Liễm Âm nhẹ nhàng vặn vẹo đứng dậy, Sở Thanh Phong chỉ cảm thấy một loại sảng khoái chưa từng có ở hạ thể, thoải mái đến mức muốn điên cuồng hét lên.</w:t>
      </w:r>
    </w:p>
    <w:p w:rsidR="00B233C9" w:rsidRPr="00F42BA4" w:rsidRDefault="00B233C9" w:rsidP="00B233C9">
      <w:pPr>
        <w:pStyle w:val="NormalWeb"/>
        <w:rPr>
          <w:sz w:val="26"/>
        </w:rPr>
      </w:pPr>
      <w:r w:rsidRPr="00F42BA4">
        <w:rPr>
          <w:sz w:val="26"/>
        </w:rPr>
        <w:t>Liễm Âm lại cảm thấy được trong cơ thể bị dồn nén  đau đớn, chính là thấy vẻ mặt thỏa mãn của Sở Thanh Phong, lại không dám dừng lại, liền chịu đau, từ trên xuống dưới kích thích . Đột nhiên cự vật trướng lên, Sở Thanh Phong gầm nhẹ, ở trong cơ thể hắn phun ra dục vọng.</w:t>
      </w:r>
    </w:p>
    <w:p w:rsidR="00B233C9" w:rsidRPr="00F42BA4" w:rsidRDefault="00B233C9" w:rsidP="00B233C9">
      <w:pPr>
        <w:pStyle w:val="NormalWeb"/>
        <w:rPr>
          <w:sz w:val="26"/>
        </w:rPr>
      </w:pPr>
      <w:r w:rsidRPr="00F42BA4">
        <w:rPr>
          <w:sz w:val="26"/>
        </w:rPr>
        <w:t>Liễm Âm chỉ cảm thấy cả người một tia khí lực đều không có, hậu đình đau đến chết lặng ! Tê liệt ngã xuống  người Sở Thanh Phong, thở hổn hển. Không ngờ mới một lát , cự vật trong cơ thể đã lại cứng lên, trong lòng mắng: “Linh nhi chết tiệt, hạ cái gì dược mạnh như vậy? Ngày mai nhất định phải đem tiện nhân này đuổi về nà, vĩnh viễn không cho hồi kinh!”</w:t>
      </w:r>
    </w:p>
    <w:p w:rsidR="00B233C9" w:rsidRPr="00F42BA4" w:rsidRDefault="00B233C9" w:rsidP="00B233C9">
      <w:pPr>
        <w:pStyle w:val="NormalWeb"/>
        <w:rPr>
          <w:sz w:val="26"/>
        </w:rPr>
      </w:pPr>
      <w:r w:rsidRPr="00F42BA4">
        <w:rPr>
          <w:sz w:val="26"/>
        </w:rPr>
        <w:lastRenderedPageBreak/>
        <w:t>Sở Thanh Phong đỏ mặt khẽ nói: “Ngươi, ngươi không sao chứ!”</w:t>
      </w:r>
    </w:p>
    <w:p w:rsidR="00B233C9" w:rsidRPr="00F42BA4" w:rsidRDefault="00B233C9" w:rsidP="00B233C9">
      <w:pPr>
        <w:pStyle w:val="NormalWeb"/>
        <w:rPr>
          <w:sz w:val="26"/>
        </w:rPr>
      </w:pPr>
      <w:r w:rsidRPr="00F42BA4">
        <w:rPr>
          <w:sz w:val="26"/>
        </w:rPr>
        <w:t>Liễm Âm nằm trên người hắn, điểm nhẹ vài cái, giải huyệt cho hắn, nhẹ giọng nói: “Sở công tử, ta, ta thật sự là không có khí lực, ngươi, tự mình đến đây đi!” Nói xong xuống khỏi người Sở Thanh Phong, nằm một bên.</w:t>
      </w:r>
    </w:p>
    <w:p w:rsidR="00B233C9" w:rsidRPr="00F42BA4" w:rsidRDefault="00B233C9" w:rsidP="00B233C9">
      <w:pPr>
        <w:pStyle w:val="NormalWeb"/>
        <w:rPr>
          <w:sz w:val="26"/>
        </w:rPr>
      </w:pPr>
      <w:r w:rsidRPr="00F42BA4">
        <w:rPr>
          <w:sz w:val="26"/>
        </w:rPr>
        <w:t>Sở Thanh Phong nhất thời thẹn thùng ngồi dậy, xấu hổ nói: “Ngươi, ngươi có đau không?” Liễm Âm nhắm mắt, không lên tiếng.</w:t>
      </w:r>
    </w:p>
    <w:p w:rsidR="00B233C9" w:rsidRPr="00F42BA4" w:rsidRDefault="00B233C9" w:rsidP="00B233C9">
      <w:pPr>
        <w:pStyle w:val="NormalWeb"/>
        <w:rPr>
          <w:sz w:val="26"/>
        </w:rPr>
      </w:pPr>
      <w:r w:rsidRPr="00F42BA4">
        <w:rPr>
          <w:sz w:val="26"/>
        </w:rPr>
        <w:t>Sở Thanh Phong càng hổ thẹn , lúc này trong đầu đã có chút rõ ràng, trong lòng biết xuân dược này chắc chắn không phải là do Liễm Âm hạ, vừa rồi còn chửi mắng hắn, mà hắn lại không lợi dụng lúc khó khăn, lại đối đãi với mình như vậy, vừa hối hận vừa thẹn thùng.</w:t>
      </w:r>
    </w:p>
    <w:p w:rsidR="00B233C9" w:rsidRPr="00F42BA4" w:rsidRDefault="00B233C9" w:rsidP="00B233C9">
      <w:pPr>
        <w:pStyle w:val="NormalWeb"/>
        <w:rPr>
          <w:sz w:val="26"/>
        </w:rPr>
      </w:pPr>
      <w:r w:rsidRPr="00F42BA4">
        <w:rPr>
          <w:sz w:val="26"/>
        </w:rPr>
        <w:t xml:space="preserve">Nhào vào người Liễm Âm , ôm lấy hắn nói: “Ngươi, ngươi giận ta ? Ta biết ta hiểu lầm ngươi ! Ngươi không nên tức giận , được không?” </w:t>
      </w:r>
      <w:r w:rsidRPr="00F42BA4">
        <w:rPr>
          <w:color w:val="F485ED"/>
          <w:sz w:val="26"/>
        </w:rPr>
        <w:t>&lt;=//u//= lỡn mợn quá đi~~~&gt;</w:t>
      </w:r>
    </w:p>
    <w:p w:rsidR="00B233C9" w:rsidRPr="00F42BA4" w:rsidRDefault="00B233C9" w:rsidP="00B233C9">
      <w:pPr>
        <w:pStyle w:val="NormalWeb"/>
        <w:rPr>
          <w:sz w:val="26"/>
        </w:rPr>
      </w:pPr>
      <w:r w:rsidRPr="00F42BA4">
        <w:rPr>
          <w:sz w:val="26"/>
        </w:rPr>
        <w:t>Liễm Âm mở mắt , nhìn thấy người trước mắt bộ dạng như vậy, thở dài nhẹ giọng nói: “Sở công tử, ta không có giận ngươi, ngươi đến đây đi, nhanh giải độc, thân thể quan trọng hơn, mau chút đi!”</w:t>
      </w:r>
    </w:p>
    <w:p w:rsidR="00B233C9" w:rsidRPr="00F42BA4" w:rsidRDefault="00B233C9" w:rsidP="00B233C9">
      <w:pPr>
        <w:pStyle w:val="NormalWeb"/>
        <w:rPr>
          <w:sz w:val="26"/>
        </w:rPr>
      </w:pPr>
      <w:r w:rsidRPr="00F42BA4">
        <w:rPr>
          <w:sz w:val="26"/>
        </w:rPr>
        <w:t>Thấy Liễm Â, quan tâm đến thân thế của mình như vậy, Sở Thanh Phong cảm động vô cùng, nhất thời nhịn không được ôm lấy hắn, ôn nhu đưa môi đến, hôn nam tử ôn nhu kia.</w:t>
      </w:r>
    </w:p>
    <w:p w:rsidR="00B233C9" w:rsidRPr="00F42BA4" w:rsidRDefault="00B233C9" w:rsidP="00B233C9">
      <w:pPr>
        <w:pStyle w:val="NormalWeb"/>
        <w:rPr>
          <w:sz w:val="26"/>
        </w:rPr>
      </w:pPr>
      <w:r w:rsidRPr="00F42BA4">
        <w:rPr>
          <w:sz w:val="26"/>
        </w:rPr>
        <w:t>Được người mình mong nhớ ngày đêm hôn chân thành như vậy, Liễm Âm chỉ cảm thấy động tình không thôi, vươn hai tay ôm người kia, bàn tay lướt nhẹ trên lưng hắn.</w:t>
      </w:r>
    </w:p>
    <w:p w:rsidR="00B233C9" w:rsidRPr="00F42BA4" w:rsidRDefault="00B233C9" w:rsidP="00B233C9">
      <w:pPr>
        <w:pStyle w:val="NormalWeb"/>
        <w:rPr>
          <w:sz w:val="26"/>
        </w:rPr>
      </w:pPr>
      <w:r w:rsidRPr="00F42BA4">
        <w:rPr>
          <w:sz w:val="26"/>
        </w:rPr>
        <w:t>“Ngươi, vì cái gì phải làm như vậy?” Sở Thanh Phong vừa hôn vừa nhẹ giọng nói. Tuy rằng trong lòng ẩn ẩn đoán được, rồi lại hy vọng chính tai nghe thấy.</w:t>
      </w:r>
    </w:p>
    <w:p w:rsidR="00B233C9" w:rsidRPr="00F42BA4" w:rsidRDefault="00B233C9" w:rsidP="00B233C9">
      <w:pPr>
        <w:pStyle w:val="NormalWeb"/>
        <w:rPr>
          <w:sz w:val="26"/>
        </w:rPr>
      </w:pPr>
      <w:r w:rsidRPr="00F42BA4">
        <w:rPr>
          <w:sz w:val="26"/>
        </w:rPr>
        <w:t xml:space="preserve">“Sở công tử!” Liễm Âm mới vừa mở miệng, liền bị Sở Thanh Phong chặn lại, liếm hôn một chút, sẵng giọng: “Gọi ta Thanh Phong!” </w:t>
      </w:r>
      <w:r w:rsidRPr="00F42BA4">
        <w:rPr>
          <w:color w:val="FF6600"/>
          <w:sz w:val="26"/>
        </w:rPr>
        <w:t>&lt;oai quá ta~~~&gt;</w:t>
      </w:r>
    </w:p>
    <w:p w:rsidR="00B233C9" w:rsidRPr="00F42BA4" w:rsidRDefault="00B233C9" w:rsidP="00B233C9">
      <w:pPr>
        <w:pStyle w:val="NormalWeb"/>
        <w:rPr>
          <w:sz w:val="26"/>
        </w:rPr>
      </w:pPr>
      <w:r w:rsidRPr="00F42BA4">
        <w:rPr>
          <w:sz w:val="26"/>
        </w:rPr>
        <w:t>Mặt Liễm Âm lập tức đỏ, thầm nghĩ: hắn, hắn có thể nào đối với ta có chút ý tứ không? Không, hắn thích tiểu đệ, hắn chính là cảm thấy áy náy, hẳn vậy rồi!</w:t>
      </w:r>
    </w:p>
    <w:p w:rsidR="00B233C9" w:rsidRPr="00F42BA4" w:rsidRDefault="00B233C9" w:rsidP="00B233C9">
      <w:pPr>
        <w:pStyle w:val="NormalWeb"/>
        <w:rPr>
          <w:sz w:val="26"/>
        </w:rPr>
      </w:pPr>
      <w:r w:rsidRPr="00F42BA4">
        <w:rPr>
          <w:sz w:val="26"/>
        </w:rPr>
        <w:t>“Thanh Phong, ta, ta chỉ là không muốn ngươi bị thương tổn!” Liễm Âm dừng một chút,nhẹ nói: “Nói cho cùng, ngươi là trong phủ ta trúng độc, ta, ta có trách nhiệm..!” Thanh Phong, kỳ thật ta chỉ là thích ngươi, ta không muốn ngươi chịu ủy khuất. Liễm Âm trong lòng mặc niệm nói.</w:t>
      </w:r>
    </w:p>
    <w:p w:rsidR="00B233C9" w:rsidRPr="00F42BA4" w:rsidRDefault="00B233C9" w:rsidP="00B233C9">
      <w:pPr>
        <w:pStyle w:val="NormalWeb"/>
        <w:rPr>
          <w:sz w:val="26"/>
        </w:rPr>
      </w:pPr>
      <w:r w:rsidRPr="00F42BA4">
        <w:rPr>
          <w:sz w:val="26"/>
        </w:rPr>
        <w:t xml:space="preserve">Sở Thanh phong sửng sốt, vốn tưởng rằng hắn chắc chắn sẽ nói là vì thích chính mình mới như vậy, không nghĩ tới là trách nhiệm, nhất thời tự giễu nói: Sở Thanh Phong, </w:t>
      </w:r>
      <w:r w:rsidRPr="00F42BA4">
        <w:rPr>
          <w:sz w:val="26"/>
        </w:rPr>
        <w:lastRenderedPageBreak/>
        <w:t>ngươi cho ngươi là ai? Một tiểu quan  thấp hèn mà thôi, người ta là  Vương gia như thế nào lại thích ngươi? Ngươi nha, vĩnh viễn chỉ tự mình đa tình!</w:t>
      </w:r>
    </w:p>
    <w:p w:rsidR="00B233C9" w:rsidRPr="00F42BA4" w:rsidRDefault="00B233C9" w:rsidP="00B233C9">
      <w:pPr>
        <w:pStyle w:val="NormalWeb"/>
        <w:rPr>
          <w:sz w:val="26"/>
        </w:rPr>
      </w:pPr>
      <w:r w:rsidRPr="00F42BA4">
        <w:rPr>
          <w:sz w:val="26"/>
        </w:rPr>
        <w:t>Lạnh mặt nhìn chằm chằm vào mắt Liễm Âm, lạnh lùng nói” Một khi đã như vậy, ta đây sẽ không khách khí”. Nói xong ngăn đùi Liễm Âm, đem cự vật đứng thẳng đã lâu đâm xuống, đưa vào mật động non mềm, điên cuồng trừu sáp.</w:t>
      </w:r>
    </w:p>
    <w:p w:rsidR="00B233C9" w:rsidRPr="00F42BA4" w:rsidRDefault="00B233C9" w:rsidP="00B233C9">
      <w:pPr>
        <w:pStyle w:val="NormalWeb"/>
        <w:rPr>
          <w:sz w:val="26"/>
        </w:rPr>
      </w:pPr>
      <w:r w:rsidRPr="00F42BA4">
        <w:rPr>
          <w:sz w:val="26"/>
        </w:rPr>
        <w:t>Liễm Âm chỉ cảm thấy đau đớn không chịu được muốn hét lên, chày thịt cứng rắn kia tựa như lưỡi dao sắc bén đâm vào, mật đọng phía sau như bị đâm nát, thầm nghĩ: hắn hận ta, hắn vẫn là hận ta, ghét ta! TTATT</w:t>
      </w:r>
    </w:p>
    <w:p w:rsidR="00B233C9" w:rsidRPr="00F42BA4" w:rsidRDefault="00B233C9" w:rsidP="00B233C9">
      <w:pPr>
        <w:pStyle w:val="NormalWeb"/>
        <w:rPr>
          <w:sz w:val="26"/>
        </w:rPr>
      </w:pPr>
      <w:r w:rsidRPr="00F42BA4">
        <w:rPr>
          <w:sz w:val="26"/>
        </w:rPr>
        <w:t>Nhất thời chỉ cảm thấy chán ngán thất vọng, tâm, cơ hồ đã chết, nhắm mắt không để ý đến vẻ mặt lãnh nghiêm của người kia, chỉ là mỗi khi nhìn hắn một chút lại thấy say mê một chút, nếu như người ta đối với mình không có tình yêu thì cần gì phải làm cho người ta chán ghét?</w:t>
      </w:r>
    </w:p>
    <w:p w:rsidR="00B233C9" w:rsidRPr="00F42BA4" w:rsidRDefault="00B233C9" w:rsidP="00B233C9">
      <w:pPr>
        <w:pStyle w:val="NormalWeb"/>
        <w:rPr>
          <w:sz w:val="26"/>
        </w:rPr>
      </w:pPr>
      <w:r w:rsidRPr="00F42BA4">
        <w:rPr>
          <w:sz w:val="26"/>
        </w:rPr>
        <w:t>Liễm Âm cau mày, nhắm mắt, chịu đau, cực lực chịu hoan ái thô bạo. Sở Thanh Phong lúc này cũng đã bị xấu hổ buồn bực cùng tình dục bức bách không còn lý trí, mặc cho tình dục cùng tức giận thúc giục, hắn không ngừng đâm tới, Liễm Âm đau không chịu nổi mà ngất đi, một tia máu từ đùi chảy ra, rơi xuống áo ngủ bằng gấm.</w:t>
      </w:r>
    </w:p>
    <w:p w:rsidR="00B233C9" w:rsidRPr="00F42BA4" w:rsidRDefault="00B233C9" w:rsidP="00B233C9">
      <w:pPr>
        <w:pStyle w:val="NormalWeb"/>
        <w:rPr>
          <w:sz w:val="26"/>
        </w:rPr>
      </w:pPr>
      <w:r w:rsidRPr="00F42BA4">
        <w:rPr>
          <w:sz w:val="26"/>
        </w:rPr>
        <w:t>Sau một hồi mãnh liệt, Sở Thanh Phong một tiếng gầm nhẹ, ở trong cơ thể Liễm Âm bạo phát dục vọng. Trong đầu nhất thời thanh minh  rất nhiều, nhìn người nằm dưới thân, thấy mặt hắn một mảnh trắng xanh, trên trán mồ hôi đầm đìa, đã ngất từ lúc nào.</w:t>
      </w:r>
    </w:p>
    <w:p w:rsidR="00B233C9" w:rsidRPr="00F42BA4" w:rsidRDefault="00B233C9" w:rsidP="00B233C9">
      <w:pPr>
        <w:pStyle w:val="NormalWeb"/>
        <w:rPr>
          <w:sz w:val="26"/>
        </w:rPr>
      </w:pPr>
      <w:r w:rsidRPr="00F42BA4">
        <w:rPr>
          <w:sz w:val="26"/>
        </w:rPr>
        <w:t>Trong lòng đau xót, chậm rãi rút ngọc hành ra, lại thấy trên ngọc hành có vết máu, cả kinh, đã thấy từ mật động thẳng xuống đùi là tơ máu cùng bạch trọc hỗn độn. Nhất thời lại hối hận, lại là khổ sở.</w:t>
      </w:r>
    </w:p>
    <w:p w:rsidR="00B233C9" w:rsidRPr="00F42BA4" w:rsidRDefault="00B233C9" w:rsidP="00B233C9">
      <w:pPr>
        <w:pStyle w:val="NormalWeb"/>
        <w:rPr>
          <w:sz w:val="26"/>
        </w:rPr>
      </w:pPr>
      <w:r w:rsidRPr="00F42BA4">
        <w:rPr>
          <w:sz w:val="26"/>
        </w:rPr>
        <w:t>Sửng sốt trong chốc lát, xoay người xuống giường, phủ thêm áo choàng, đi ra gian ngoài, nhẹ giọng gọi tôi tớ, đặt bồn nước ấm, mang cả thuốc cầm máu.</w:t>
      </w:r>
    </w:p>
    <w:p w:rsidR="00B233C9" w:rsidRPr="00F42BA4" w:rsidRDefault="00B233C9" w:rsidP="00B233C9">
      <w:pPr>
        <w:pStyle w:val="NormalWeb"/>
        <w:rPr>
          <w:sz w:val="26"/>
        </w:rPr>
      </w:pPr>
      <w:r w:rsidRPr="00F42BA4">
        <w:rPr>
          <w:sz w:val="26"/>
        </w:rPr>
        <w:t>Chỉ chốc lát sau, hạ nhân đã đem đên nước ấm cùng dược cao, Sở Thanh Phong tiếp nhận, nhẹ nhàng đi vào nội thất, đem bồn đặt bên giường, nhẹ nhàng vò khăn,vắt khô, lật áo ngủ bằng gấm, nhấc một chân Liễm Âm, dùng khăn nhẹ nhàng lau sạch  mật động, đem uế vật cùng vết máu lau sạch sẽ.</w:t>
      </w:r>
    </w:p>
    <w:p w:rsidR="00B233C9" w:rsidRPr="00F42BA4" w:rsidRDefault="00B233C9" w:rsidP="00B233C9">
      <w:pPr>
        <w:pStyle w:val="NormalWeb"/>
        <w:rPr>
          <w:sz w:val="26"/>
        </w:rPr>
      </w:pPr>
      <w:r w:rsidRPr="00F42BA4">
        <w:rPr>
          <w:sz w:val="26"/>
        </w:rPr>
        <w:t>Đột nhiên nhớ tới trong mật động cũng cần rửa sạch, liền thật cẩn thận đưa một ngón tay, tham tiến mật động bị phá nát, “Ân!” Một tiếng hừ nhẹ, Liễm Âm nhắm nghiền mắt, cau mày vì đau.</w:t>
      </w:r>
    </w:p>
    <w:p w:rsidR="00B233C9" w:rsidRPr="00F42BA4" w:rsidRDefault="00B233C9" w:rsidP="00B233C9">
      <w:pPr>
        <w:pStyle w:val="NormalWeb"/>
        <w:rPr>
          <w:sz w:val="26"/>
        </w:rPr>
      </w:pPr>
      <w:r w:rsidRPr="00F42BA4">
        <w:rPr>
          <w:sz w:val="26"/>
        </w:rPr>
        <w:t xml:space="preserve">Sở Thanh Phong càng thêm cẩn thận, động tác thật nhẹ, nhẹ nhàng lau sạch vết máu, lấy dược cao, nhẹ nhàng vẽ loạn ở vách trong. Ngón tay bị mật động trụ, bất giác nhớ tới cảm </w:t>
      </w:r>
      <w:r w:rsidRPr="00F42BA4">
        <w:rPr>
          <w:sz w:val="26"/>
        </w:rPr>
        <w:lastRenderedPageBreak/>
        <w:t>giác sảnh khoái vừa rồi, hạ thể có chút nóng , đỏ mặt lên, âm thầm bình tĩnh lại, kìm nén dục vọng.</w:t>
      </w:r>
    </w:p>
    <w:p w:rsidR="00B233C9" w:rsidRPr="00F42BA4" w:rsidRDefault="00B233C9" w:rsidP="00B233C9">
      <w:pPr>
        <w:pStyle w:val="NormalWeb"/>
        <w:rPr>
          <w:sz w:val="26"/>
        </w:rPr>
      </w:pPr>
      <w:r w:rsidRPr="00F42BA4">
        <w:rPr>
          <w:sz w:val="26"/>
        </w:rPr>
        <w:t>Lau rửa xong, Sở Thanh Phong đã mệt cực kì, nhìn thấy Liễm Âm mê man, sắc mặt tái nhợt, nhất thời lại yêu thương, đồng thời cũng thấy hối hận. Nghĩ đến hắn hầu hạ dưới thân chỉ là vì trách nhiệm, thấy thật  không cam tâm, trong lòng khổ sở không thôi. Chậm rãi nằm bên cạnh hắn, ôm lấy thân người to lớn của hắn, mặt áp vào lòng ngực, cảm thụ cảm giác ấm áp, một trận mệt mỏi kéo tới, ôm lấy Liễm Âm nặng nề ngủ.</w:t>
      </w:r>
    </w:p>
    <w:p w:rsidR="00B233C9" w:rsidRPr="00F42BA4" w:rsidRDefault="00B233C9" w:rsidP="00B233C9">
      <w:pPr>
        <w:pStyle w:val="NormalWeb"/>
        <w:rPr>
          <w:sz w:val="26"/>
        </w:rPr>
      </w:pPr>
      <w:r w:rsidRPr="00F42BA4">
        <w:rPr>
          <w:rStyle w:val="Strong"/>
          <w:color w:val="FF6600"/>
          <w:sz w:val="26"/>
        </w:rPr>
        <w:t>Đệ thập tứ chương:</w:t>
      </w:r>
    </w:p>
    <w:p w:rsidR="00B233C9" w:rsidRPr="00F42BA4" w:rsidRDefault="00B233C9" w:rsidP="00B233C9">
      <w:pPr>
        <w:pStyle w:val="NormalWeb"/>
        <w:rPr>
          <w:sz w:val="26"/>
        </w:rPr>
      </w:pPr>
      <w:r w:rsidRPr="00F42BA4">
        <w:rPr>
          <w:sz w:val="26"/>
        </w:rPr>
        <w:t>Sáng sớm hôm sau, Liễm Âm khoan thai thức dậy, kinh dị phát hiện, trong lòng ngực có một người, nhất thời nhớ tới sự tình đêm qua, mặt lập tức hồng cực kỳ, thật cẩn thận gỡ hai cánh tay đang ôm mình, nhẹ nhàng ngồi dậy, đột nhiên một trận đau từ hậu đình truyền đến, nhíu mày, vén áo ngủ bằng gấm, đã thấy hạ thân mặc tiết khố sạch sẽ, giữa hai chân cũng không có cảm giác nhớp nháp, có lẽ là Sờ Thanh Phong đã làm.</w:t>
      </w:r>
    </w:p>
    <w:p w:rsidR="00B233C9" w:rsidRPr="00F42BA4" w:rsidRDefault="00B233C9" w:rsidP="00B233C9">
      <w:pPr>
        <w:pStyle w:val="NormalWeb"/>
        <w:rPr>
          <w:sz w:val="26"/>
        </w:rPr>
      </w:pPr>
      <w:r w:rsidRPr="00F42BA4">
        <w:rPr>
          <w:sz w:val="26"/>
        </w:rPr>
        <w:t>Nhất thời mặt càng đỏ hơn, thầm nghĩ: với tính cách kiêu kỳ của hắn lẽ nào lại làm vậy, có phải hay không hắn có điểm thích ta? Đau lòng vì ta? Nghĩ đến khả năng này, trong lòng từng trận ngọt ngào. Đột nhiên trong đầu lại có thanh âm vang lên: Liễm Âm, ngươi mơ mộng cái gì? Hắn rõ ràng đối với ngươi chán ghét cực kỳ, như thế nào có thể thích ngươi? Hắn làm như vậy, chính là cảm kích ngươi, thương hại ngươi! Nhất thời sắc mặt xám tro, tim đập loạn.</w:t>
      </w:r>
    </w:p>
    <w:p w:rsidR="00B233C9" w:rsidRPr="00F42BA4" w:rsidRDefault="00B233C9" w:rsidP="00B233C9">
      <w:pPr>
        <w:pStyle w:val="NormalWeb"/>
        <w:rPr>
          <w:sz w:val="26"/>
        </w:rPr>
      </w:pPr>
      <w:r w:rsidRPr="00F42BA4">
        <w:rPr>
          <w:sz w:val="26"/>
        </w:rPr>
        <w:t>Sau một lúc lâu, thầm nghĩ: phải nhân lúc hắn chưa tỉnh nhanh đi thôi! Nếu là hắn tỉnh, thấy ta, nói không chừng lại nổi giận!</w:t>
      </w:r>
    </w:p>
    <w:p w:rsidR="00B233C9" w:rsidRPr="00F42BA4" w:rsidRDefault="00B233C9" w:rsidP="00B233C9">
      <w:pPr>
        <w:pStyle w:val="NormalWeb"/>
        <w:rPr>
          <w:sz w:val="26"/>
        </w:rPr>
      </w:pPr>
      <w:r w:rsidRPr="00F42BA4">
        <w:rPr>
          <w:sz w:val="26"/>
        </w:rPr>
        <w:t>Đột nhiên rất sợ nhìn thấy ánh mắt chán ghét của Sở Thanh Phong, cố nén đau đớn ở hậu đình, mặc quần áo, từng bước thong thả đi ra khỏi phòng. Vừa ra ngoài, khẽ kêu: “Vân, mau lăn ra đây!”</w:t>
      </w:r>
    </w:p>
    <w:p w:rsidR="00B233C9" w:rsidRPr="00F42BA4" w:rsidRDefault="00B233C9" w:rsidP="00B233C9">
      <w:pPr>
        <w:pStyle w:val="NormalWeb"/>
        <w:rPr>
          <w:sz w:val="26"/>
        </w:rPr>
      </w:pPr>
      <w:r w:rsidRPr="00F42BA4">
        <w:rPr>
          <w:sz w:val="26"/>
        </w:rPr>
        <w:t>Chỉ thấy Vân vẻ mặt bất đắc dĩ lắc đầu, thở dài: “Vương gia ngốc của ta, không thành công lại để cho người ta đem ăn nga!”</w:t>
      </w:r>
    </w:p>
    <w:p w:rsidR="00B233C9" w:rsidRPr="00F42BA4" w:rsidRDefault="00B233C9" w:rsidP="00B233C9">
      <w:pPr>
        <w:pStyle w:val="NormalWeb"/>
        <w:rPr>
          <w:sz w:val="26"/>
        </w:rPr>
      </w:pPr>
      <w:r w:rsidRPr="00F42BA4">
        <w:rPr>
          <w:sz w:val="26"/>
        </w:rPr>
        <w:t>Liễm Âm đỏ mặt lên, mắng: “Đồ lắm miệng, còn bậy bạ, cẩn thận bổn vương đem Mai Hương gả cho người khác!”</w:t>
      </w:r>
    </w:p>
    <w:p w:rsidR="00B233C9" w:rsidRPr="00F42BA4" w:rsidRDefault="00B233C9" w:rsidP="00B233C9">
      <w:pPr>
        <w:pStyle w:val="NormalWeb"/>
        <w:rPr>
          <w:sz w:val="26"/>
        </w:rPr>
      </w:pPr>
      <w:r w:rsidRPr="00F42BA4">
        <w:rPr>
          <w:sz w:val="26"/>
        </w:rPr>
        <w:t>“Ôi! Vương gia của ta, chủ tử của ta, tiểu nhân sai rồi được chưa nào!” Vân cuống quít cúi đầu nhận tội.</w:t>
      </w:r>
    </w:p>
    <w:p w:rsidR="00B233C9" w:rsidRPr="00F42BA4" w:rsidRDefault="00B233C9" w:rsidP="00B233C9">
      <w:pPr>
        <w:pStyle w:val="NormalWeb"/>
        <w:rPr>
          <w:sz w:val="26"/>
        </w:rPr>
      </w:pPr>
      <w:r w:rsidRPr="00F42BA4">
        <w:rPr>
          <w:sz w:val="26"/>
        </w:rPr>
        <w:t>“Vân, ngay lập tức phái hai người đưa Linh nhi tống vê Giang Nam, tiện thể báo tin cho nhạc phụ đại nhân, nói là Linh nhi tiểu thư đã lớn, nhanh chóng mà gả nàng đi, về sau vĩnh viễn không cho nhập kinh!” Liễm Âm lãnh nghiêm mặt nói.</w:t>
      </w:r>
    </w:p>
    <w:p w:rsidR="00B233C9" w:rsidRPr="00F42BA4" w:rsidRDefault="00B233C9" w:rsidP="00B233C9">
      <w:pPr>
        <w:pStyle w:val="NormalWeb"/>
        <w:rPr>
          <w:sz w:val="26"/>
        </w:rPr>
      </w:pPr>
      <w:r w:rsidRPr="00F42BA4">
        <w:rPr>
          <w:sz w:val="26"/>
        </w:rPr>
        <w:lastRenderedPageBreak/>
        <w:t>“Vâng, Vương gia!” Vân vâng lời nói: “Vương gia, ngài dùng đồ ăn sáng hay là. . . . . .”</w:t>
      </w:r>
    </w:p>
    <w:p w:rsidR="00B233C9" w:rsidRPr="00F42BA4" w:rsidRDefault="00B233C9" w:rsidP="00B233C9">
      <w:pPr>
        <w:pStyle w:val="NormalWeb"/>
        <w:rPr>
          <w:sz w:val="26"/>
        </w:rPr>
      </w:pPr>
      <w:r w:rsidRPr="00F42BA4">
        <w:rPr>
          <w:sz w:val="26"/>
        </w:rPr>
        <w:t>“Hồi vương phủ!” Liễm Âm vội vàng nói. Sợ Sở Thanh Phong tỉnh lại, thấy xấu hổ.</w:t>
      </w:r>
    </w:p>
    <w:p w:rsidR="00B233C9" w:rsidRPr="00F42BA4" w:rsidRDefault="00B233C9" w:rsidP="00B233C9">
      <w:pPr>
        <w:pStyle w:val="NormalWeb"/>
        <w:rPr>
          <w:sz w:val="26"/>
        </w:rPr>
      </w:pPr>
      <w:r w:rsidRPr="00F42BA4">
        <w:rPr>
          <w:sz w:val="26"/>
        </w:rPr>
        <w:t>“Vương gia, kia, Sở công tử. . . . . .” Vân hỏi.</w:t>
      </w:r>
    </w:p>
    <w:p w:rsidR="00B233C9" w:rsidRPr="00F42BA4" w:rsidRDefault="00B233C9" w:rsidP="00B233C9">
      <w:pPr>
        <w:pStyle w:val="NormalWeb"/>
        <w:rPr>
          <w:sz w:val="26"/>
        </w:rPr>
      </w:pPr>
      <w:r w:rsidRPr="00F42BA4">
        <w:rPr>
          <w:sz w:val="26"/>
        </w:rPr>
        <w:t>“Chờ hắn tỉnh, hắn muốn lưu lại liền lưu lại, không muốn lưu lại, sai người đưa hắn về cũng được!” Liễm Âm cau mày, không kiên nhẫn nói, một lòng thầm nghĩ nhanh rời đi nơi đau lòng này.</w:t>
      </w:r>
    </w:p>
    <w:p w:rsidR="00B233C9" w:rsidRPr="00F42BA4" w:rsidRDefault="00B233C9" w:rsidP="00B233C9">
      <w:pPr>
        <w:pStyle w:val="NormalWeb"/>
        <w:rPr>
          <w:sz w:val="26"/>
        </w:rPr>
      </w:pPr>
      <w:r w:rsidRPr="00F42BA4">
        <w:rPr>
          <w:sz w:val="26"/>
        </w:rPr>
        <w:t>Ánh nắng mặt trời chiếu qua song cửa, Sở Thanh Phong thỏa mãn nhíu mày, duỗi người, chân tay giang rộng, chỉ cảm thấy cả người thư sướng, cảm giác ngủ thật đẫy giấc. Chậm rãi mở mắt ra, bỗng nhiên phát hiện không phải phòng mình, rồi lại nhớ tới việc đêm qua, nhất thời trên mặt một mảnh đỏ bừng, liếc một chút, bên cạnh một người cũng không có, hắn, rời giường ? Nhớ tới đêm qua nằm ở trong lòng ngực hắn ấm áp an tâm, trong lòng có chút tiếc nuối.</w:t>
      </w:r>
    </w:p>
    <w:p w:rsidR="00B233C9" w:rsidRPr="00F42BA4" w:rsidRDefault="00B233C9" w:rsidP="00B233C9">
      <w:pPr>
        <w:pStyle w:val="NormalWeb"/>
        <w:rPr>
          <w:sz w:val="26"/>
        </w:rPr>
      </w:pPr>
      <w:r w:rsidRPr="00F42BA4">
        <w:rPr>
          <w:sz w:val="26"/>
        </w:rPr>
        <w:t>Đang ngồi đờ đẫn trên giường, chỉ thấy một tiểu nha đầu nhẹ nhàng đi vào , đang bê chậu rửa mặt, rụt rè đứng ở trước giường, nhỏ giọng nói: “Sở công tử, ngài đã tỉnh? Trước tiên rửa mặt chải tóc đi!”</w:t>
      </w:r>
    </w:p>
    <w:p w:rsidR="00B233C9" w:rsidRPr="00F42BA4" w:rsidRDefault="00B233C9" w:rsidP="00B233C9">
      <w:pPr>
        <w:pStyle w:val="NormalWeb"/>
        <w:rPr>
          <w:sz w:val="26"/>
        </w:rPr>
      </w:pPr>
      <w:r w:rsidRPr="00F42BA4">
        <w:rPr>
          <w:sz w:val="26"/>
        </w:rPr>
        <w:t>Sở Thanh Phong gật gật đầu, rời giường mặc quần áo, chậm rãi rửa mặt chải tóc, tâm tư lại không biết ở nơi nào. Rửa mặt xong, lại thấy tiểu nha đầu nhìn chằm chằm mình, Sở Thanh Phong cũng không phải chưa từng thấy ánh mắt ngưỡng mộ của người khác, chính là ánh mắt của tiểu nha đầu này kì thực rất kì quặc, có chút xúc động, lại có chút chờ mong, thậm chí trong mắt còn có ứa lệ.</w:t>
      </w:r>
    </w:p>
    <w:p w:rsidR="00B233C9" w:rsidRPr="00F42BA4" w:rsidRDefault="00B233C9" w:rsidP="00B233C9">
      <w:pPr>
        <w:pStyle w:val="NormalWeb"/>
        <w:rPr>
          <w:sz w:val="26"/>
        </w:rPr>
      </w:pPr>
      <w:r w:rsidRPr="00F42BA4">
        <w:rPr>
          <w:sz w:val="26"/>
        </w:rPr>
        <w:t>“Nhìn cái gì vậy?” Sở Thanh Phong lộ ra một tia cười yếu ớt, tế nhị đánh thức tiểu nha đầu kia.</w:t>
      </w:r>
    </w:p>
    <w:p w:rsidR="00B233C9" w:rsidRPr="00F42BA4" w:rsidRDefault="00B233C9" w:rsidP="00B233C9">
      <w:pPr>
        <w:pStyle w:val="NormalWeb"/>
        <w:rPr>
          <w:sz w:val="26"/>
        </w:rPr>
      </w:pPr>
      <w:r w:rsidRPr="00F42BA4">
        <w:rPr>
          <w:sz w:val="26"/>
        </w:rPr>
        <w:t>Tiểu nha đầu vội vã cúi đầu rũ mắt, lắp bắp: “Thực xin lỗi, công tử, ta, ta không nhìn gì cả!” Nói xong, thanh âm đã nghẹn ngào.</w:t>
      </w:r>
    </w:p>
    <w:p w:rsidR="00B233C9" w:rsidRPr="00F42BA4" w:rsidRDefault="00B233C9" w:rsidP="00B233C9">
      <w:pPr>
        <w:pStyle w:val="NormalWeb"/>
        <w:rPr>
          <w:sz w:val="26"/>
        </w:rPr>
      </w:pPr>
      <w:r w:rsidRPr="00F42BA4">
        <w:rPr>
          <w:sz w:val="26"/>
        </w:rPr>
        <w:t>Sở Thanh Phong càng kỳ quái , thầm nghĩ: nha đầu kia làm sao vậy? Được rồi mà, khóc cái gì? Liền ôn nhu hỏi han: “Làm sao vậy, ta cũng không trách ngươi, khóc cái gì?”</w:t>
      </w:r>
    </w:p>
    <w:p w:rsidR="00B233C9" w:rsidRPr="00F42BA4" w:rsidRDefault="00B233C9" w:rsidP="00B233C9">
      <w:pPr>
        <w:pStyle w:val="NormalWeb"/>
        <w:rPr>
          <w:sz w:val="26"/>
        </w:rPr>
      </w:pPr>
      <w:r w:rsidRPr="00F42BA4">
        <w:rPr>
          <w:sz w:val="26"/>
        </w:rPr>
        <w:t>Thấy âm thanh ôn nhu của Sở Thanh Phong, nha đầu kia càng khóc nức nở: “Công tử, ta chỉ là chợt nhớ đến Khanh nhi Vương phi. Ngài cùng nàng bộ dạng thật giống nhau!”</w:t>
      </w:r>
    </w:p>
    <w:p w:rsidR="00B233C9" w:rsidRPr="00F42BA4" w:rsidRDefault="00B233C9" w:rsidP="00B233C9">
      <w:pPr>
        <w:pStyle w:val="NormalWeb"/>
        <w:rPr>
          <w:sz w:val="26"/>
        </w:rPr>
      </w:pPr>
      <w:r w:rsidRPr="00F42BA4">
        <w:rPr>
          <w:sz w:val="26"/>
        </w:rPr>
        <w:t>“Khanh nhi?” Sở Thanh Phong hồi tưởng lần đầu tiên gặp Liễm Âm, hắn cũng gọi ‘Khanh nhi’, nguyên lai hắn cũng không phải gọi ta “Thanh nhi” , trong lòng đột nhiên một trận chua xót.</w:t>
      </w:r>
    </w:p>
    <w:p w:rsidR="00B233C9" w:rsidRPr="00F42BA4" w:rsidRDefault="00B233C9" w:rsidP="00B233C9">
      <w:pPr>
        <w:pStyle w:val="NormalWeb"/>
        <w:rPr>
          <w:sz w:val="26"/>
        </w:rPr>
      </w:pPr>
      <w:r w:rsidRPr="00F42BA4">
        <w:rPr>
          <w:sz w:val="26"/>
        </w:rPr>
        <w:lastRenderedPageBreak/>
        <w:t>“Khanh nhi Vương phi mất đã bốn năm !” Tiểu nha đầu khóc sướt mướt nói: “Con người nàng thực tốt , đối với chúng ta cũng tốt, chính là người tốt đều chết thật sớm! Vương gia đáng thương của chúng ta nhiều năm như vậy vẫn nhớ nàng, đến bây giờ cũng không nguyện thú thân nạp phi! Một đôi hữu tình nhân, âm dương cách biệt! Thật đáng thương nga” nói xong liền thở dài.</w:t>
      </w:r>
    </w:p>
    <w:p w:rsidR="00B233C9" w:rsidRPr="00F42BA4" w:rsidRDefault="00B233C9" w:rsidP="00B233C9">
      <w:pPr>
        <w:pStyle w:val="NormalWeb"/>
        <w:rPr>
          <w:sz w:val="26"/>
        </w:rPr>
      </w:pPr>
      <w:r w:rsidRPr="00F42BA4">
        <w:rPr>
          <w:sz w:val="26"/>
        </w:rPr>
        <w:t>Sở Thanh Phong nghe như sét đánh bên tai, ngây ngốc, mặt một mảnh tái nhợt, thầm nghĩ: nguyên lai hắn căn bản là chưa từng thích quá ta, hắn một lòng vương vấn Khanh nhi Vương phi, ta chỉ là thế phẩm trong lòng hắn, chính là thay cho Vương phi! Khó trách hắn dưới một người, trên vạn người, lại như thế nào chiều ý ta, nguyên lai chính là bởi vì ta lớn lên giống ái nhân của hắn.</w:t>
      </w:r>
    </w:p>
    <w:p w:rsidR="00B233C9" w:rsidRPr="00F42BA4" w:rsidRDefault="00B233C9" w:rsidP="00B233C9">
      <w:pPr>
        <w:pStyle w:val="NormalWeb"/>
        <w:rPr>
          <w:sz w:val="26"/>
        </w:rPr>
      </w:pPr>
      <w:r w:rsidRPr="00F42BA4">
        <w:rPr>
          <w:sz w:val="26"/>
        </w:rPr>
        <w:t>Nhất thời trong lòng đau đớn, vội ngẩng đầu, thầm nghĩ: ta vì sao lại khó chịu? Chẳng lẽ. . . . .</w:t>
      </w:r>
    </w:p>
    <w:p w:rsidR="00B233C9" w:rsidRPr="00F42BA4" w:rsidRDefault="00B233C9" w:rsidP="00B233C9">
      <w:pPr>
        <w:pStyle w:val="NormalWeb"/>
        <w:rPr>
          <w:sz w:val="26"/>
        </w:rPr>
      </w:pPr>
      <w:r w:rsidRPr="00F42BA4">
        <w:rPr>
          <w:sz w:val="26"/>
        </w:rPr>
        <w:t>Từ lúc nào nụ hôn nồng nhiệt của hắn cùng lòng ngực an tâm của hắn đã khắc sâu vào tâm trí ta? Từ khi nào bóng hình hắn đã lưu lại trong lòng ta? Ta thích hắn, ta thích hắn ôn nhu đôn hậu, nam nhân chung tình!</w:t>
      </w:r>
    </w:p>
    <w:p w:rsidR="00B233C9" w:rsidRPr="00F42BA4" w:rsidRDefault="00B233C9" w:rsidP="00B233C9">
      <w:pPr>
        <w:pStyle w:val="NormalWeb"/>
        <w:rPr>
          <w:sz w:val="26"/>
        </w:rPr>
      </w:pPr>
      <w:r w:rsidRPr="00F42BA4">
        <w:rPr>
          <w:sz w:val="26"/>
        </w:rPr>
        <w:t>Sở Thanh Phong nhất thời trên mặt đỏ ửng, hận không thể ngay lập tức đi gặp Liễm Âm, hỏi hắn, đối với mình có thể có một tia tình ý? Nếu hắn đối với mình có tình, mình cũng không bận tâm phải làm thế thân, tin tưởng chẳng bao lâu, chính mình sẽ hoàn toàn thay thế Khanh nhi, trở thành người tối trọng yếu trong lòng hắn.</w:t>
      </w:r>
    </w:p>
    <w:p w:rsidR="00B233C9" w:rsidRPr="00F42BA4" w:rsidRDefault="00B233C9" w:rsidP="00B233C9">
      <w:pPr>
        <w:pStyle w:val="NormalWeb"/>
        <w:rPr>
          <w:sz w:val="26"/>
        </w:rPr>
      </w:pPr>
      <w:r w:rsidRPr="00F42BA4">
        <w:rPr>
          <w:sz w:val="26"/>
        </w:rPr>
        <w:t>Sở Thanh Phong lòng tin tràn đầy ngẩng đầu lên, mỉm cười hỏi nha đầu: “Vương gia các ngươi đâu?”</w:t>
      </w:r>
    </w:p>
    <w:p w:rsidR="00B233C9" w:rsidRPr="00F42BA4" w:rsidRDefault="00B233C9" w:rsidP="00B233C9">
      <w:pPr>
        <w:pStyle w:val="NormalWeb"/>
        <w:rPr>
          <w:sz w:val="26"/>
        </w:rPr>
      </w:pPr>
      <w:r w:rsidRPr="00F42BA4">
        <w:rPr>
          <w:sz w:val="26"/>
        </w:rPr>
        <w:t>“Vương gia từ sáng sớm đã hồi phủ! Bất quá, Vương gia phân phó qua, Sở công tử nếu muốn ngắm hoa liền lưu lại ngắm hoa, nếu là muốn đi về, thì sẽ có xa mã đưa công tử về!”</w:t>
      </w:r>
    </w:p>
    <w:p w:rsidR="00B233C9" w:rsidRPr="00F42BA4" w:rsidRDefault="00B233C9" w:rsidP="00B233C9">
      <w:pPr>
        <w:pStyle w:val="NormalWeb"/>
        <w:rPr>
          <w:sz w:val="26"/>
        </w:rPr>
      </w:pPr>
      <w:r w:rsidRPr="00F42BA4">
        <w:rPr>
          <w:sz w:val="26"/>
        </w:rPr>
        <w:t>Sở Thanh Phong sửng sốt, mặt lập tức trắng: hắn, hắn ngay cả gặp cũng không muốn gặp ta, nhất định là hối hận, ta chỉ là lớn lên giống vợ hắn, hắn căn bản không yêu ta, phải, đêm qua hắn không phải nói chính là trách nhiệm sao? Sở Thanh Phong, ngươi, ngươi thật ngu dốt, ngươi chính là một tên tiểu quan thấp hèn, tuy rằng lớn lên giống vợ hắn, người hắn yêu là Khanh nhi, lại có thể nào yêu một kẻ chốn phong trần như ngươi?</w:t>
      </w:r>
    </w:p>
    <w:p w:rsidR="00B233C9" w:rsidRPr="00F42BA4" w:rsidRDefault="00B233C9" w:rsidP="00B233C9">
      <w:pPr>
        <w:pStyle w:val="NormalWeb"/>
        <w:rPr>
          <w:sz w:val="26"/>
        </w:rPr>
      </w:pPr>
      <w:r w:rsidRPr="00F42BA4">
        <w:rPr>
          <w:sz w:val="26"/>
        </w:rPr>
        <w:t>Nhất thời mất hết can đảm, vừa rồi còn mãn nguyện, giờ phút này đã như bị dội gáo nước lạnh, thất hồn lạc phách nói: “Ta phải đi về, ta phải đi về!”</w:t>
      </w:r>
    </w:p>
    <w:p w:rsidR="00B233C9" w:rsidRPr="00F42BA4" w:rsidRDefault="00B233C9" w:rsidP="00B233C9">
      <w:pPr>
        <w:pStyle w:val="NormalWeb"/>
        <w:rPr>
          <w:sz w:val="26"/>
        </w:rPr>
      </w:pPr>
      <w:r w:rsidRPr="00F42BA4">
        <w:rPr>
          <w:sz w:val="26"/>
        </w:rPr>
        <w:t>“Vâng, công tử, ta phân phó, sai người đưa ngài về!”</w:t>
      </w:r>
    </w:p>
    <w:p w:rsidR="00B233C9" w:rsidRPr="00F42BA4" w:rsidRDefault="00B233C9" w:rsidP="00B233C9">
      <w:pPr>
        <w:pStyle w:val="NormalWeb"/>
        <w:rPr>
          <w:sz w:val="26"/>
        </w:rPr>
      </w:pPr>
      <w:r w:rsidRPr="00F42BA4">
        <w:rPr>
          <w:sz w:val="26"/>
        </w:rPr>
        <w:lastRenderedPageBreak/>
        <w:t>Sở Thanh Phong ngẩn ngơ, như tượng gỗ ngồi ở xe ngựa, lại như tượng gỗ trở lại Thanh Phong quán. Tiểu đồng thấy bộ dáng hắn, thầm nghĩ: đắc, công tử đi ra ngoài du ngoạn một ngày, càng ngơ ngẩn!</w:t>
      </w:r>
    </w:p>
    <w:p w:rsidR="00B233C9" w:rsidRPr="00F42BA4" w:rsidRDefault="00B233C9" w:rsidP="00B233C9">
      <w:pPr>
        <w:pStyle w:val="NormalWeb"/>
        <w:rPr>
          <w:sz w:val="26"/>
        </w:rPr>
      </w:pPr>
      <w:r w:rsidRPr="00F42BA4">
        <w:rPr>
          <w:sz w:val="26"/>
        </w:rPr>
        <w:t>Tiểu đồng bưng tới đồ ăn, đem tới trước mặt Sở Thanh Phong đang đờ đẫn si ngốc ngồi bên bàn, nhẹ giọng nói: “Công tử, ăn cơm !” Lại thấy Sở Thanh Phong vẫn như cũ ngây ngẩn ở đó, vẫn không nhúc nhích.</w:t>
      </w:r>
    </w:p>
    <w:p w:rsidR="00B233C9" w:rsidRPr="00F42BA4" w:rsidRDefault="00B233C9" w:rsidP="00B233C9">
      <w:pPr>
        <w:pStyle w:val="NormalWeb"/>
        <w:rPr>
          <w:sz w:val="26"/>
        </w:rPr>
      </w:pPr>
      <w:r w:rsidRPr="00F42BA4">
        <w:rPr>
          <w:sz w:val="26"/>
        </w:rPr>
        <w:t>Tiểu đồng thở dài, bưng bát, dùng thìa múc một thìa canh, đưa tới bên miệng Sở Thanh Phong, Sở Thanh Phong mím môi, hai mắt vô thần nhìn chằm chằm hoa nhi trước mặt, linh hồn nhỏ bé giống như đi mất.</w:t>
      </w:r>
    </w:p>
    <w:p w:rsidR="00B233C9" w:rsidRPr="00F42BA4" w:rsidRDefault="00B233C9" w:rsidP="00B233C9">
      <w:pPr>
        <w:pStyle w:val="NormalWeb"/>
        <w:rPr>
          <w:sz w:val="26"/>
        </w:rPr>
      </w:pPr>
      <w:r w:rsidRPr="00F42BA4">
        <w:rPr>
          <w:sz w:val="26"/>
        </w:rPr>
        <w:t>Tiểu đồng lắc lắc đầu, thầm nghĩ: hai ngày rồi , công tử chỉ ngây ngốc như vậy, ngồi đờ người ra, nhìn cái chậu hoa kia, lúc trước thì thôi, xem vẫn xem, còn biết ăn cơm ngủ, còn chấp nhận được, bây giờ thành một ngốc tử ! Cả ngày không ăn không uống nhìn chằm chằm chậu hoa, cứ tiếp tục như vậy, còn không chết đói?</w:t>
      </w:r>
    </w:p>
    <w:p w:rsidR="00B233C9" w:rsidRPr="00F42BA4" w:rsidRDefault="00B233C9" w:rsidP="00B233C9">
      <w:pPr>
        <w:pStyle w:val="NormalWeb"/>
        <w:rPr>
          <w:sz w:val="26"/>
        </w:rPr>
      </w:pPr>
      <w:r w:rsidRPr="00F42BA4">
        <w:rPr>
          <w:sz w:val="26"/>
        </w:rPr>
        <w:t>Nhìn thấy khuôn mặt trắng xanh của Sở Thanh Phong, đôi mắt đen láy, tiểu đồng thở dài nói: “Công tử, ngươi ăn chút gì đi a! Hoa nhi dù cho xem, cũng không thể nào cả ngày không ăn không uống ngồi xem a! Nếu là đói rồi bệnh, chết đói, Hoa nhi có đẹp cũng xem không được!”</w:t>
      </w:r>
    </w:p>
    <w:p w:rsidR="00B233C9" w:rsidRPr="00F42BA4" w:rsidRDefault="00B233C9" w:rsidP="00B233C9">
      <w:pPr>
        <w:pStyle w:val="NormalWeb"/>
        <w:rPr>
          <w:sz w:val="26"/>
        </w:rPr>
      </w:pPr>
      <w:r w:rsidRPr="00F42BA4">
        <w:rPr>
          <w:sz w:val="26"/>
        </w:rPr>
        <w:t>“Xem không được?” Sở Thanh Phong hình như có chút thanh tỉnh, si ngốc nói.</w:t>
      </w:r>
    </w:p>
    <w:p w:rsidR="00B233C9" w:rsidRPr="00F42BA4" w:rsidRDefault="00B233C9" w:rsidP="00B233C9">
      <w:pPr>
        <w:pStyle w:val="NormalWeb"/>
        <w:rPr>
          <w:sz w:val="26"/>
        </w:rPr>
      </w:pPr>
      <w:r w:rsidRPr="00F42BA4">
        <w:rPr>
          <w:sz w:val="26"/>
        </w:rPr>
        <w:t>“Đúng vậy! Nếu bị bệnh, đã chết, còn nhìn cái gì a?” Tiểu đồng liếc mắt xem thường.</w:t>
      </w:r>
    </w:p>
    <w:p w:rsidR="00B233C9" w:rsidRPr="00F42BA4" w:rsidRDefault="00B233C9" w:rsidP="00B233C9">
      <w:pPr>
        <w:pStyle w:val="NormalWeb"/>
        <w:rPr>
          <w:sz w:val="26"/>
        </w:rPr>
      </w:pPr>
      <w:r w:rsidRPr="00F42BA4">
        <w:rPr>
          <w:sz w:val="26"/>
        </w:rPr>
        <w:t>“Không, ta không thể chết được, ta còn không có hỏi rõ ràng hắn, ta không thể chết được !” Sở Thanh Phong giống như hoàn toàn thanh tỉnh, bưng bát cơm lên.</w:t>
      </w:r>
    </w:p>
    <w:p w:rsidR="00B233C9" w:rsidRPr="00F42BA4" w:rsidRDefault="00B233C9" w:rsidP="00B233C9">
      <w:pPr>
        <w:pStyle w:val="NormalWeb"/>
        <w:rPr>
          <w:sz w:val="26"/>
        </w:rPr>
      </w:pPr>
      <w:r w:rsidRPr="00F42BA4">
        <w:rPr>
          <w:sz w:val="26"/>
        </w:rPr>
        <w:t>“Công tử, ngươi chậm một chút !” Tiểu đồng bất đắc dĩ nhìn Sở Thanh Phong cắm cúi ăn, thầm nghĩ, không ăn thì thôi, đến lúc ăn lại chẳng khác gì quỷ đói đầu thai, thật là, cũng không biết dạo này công tử làm sao vậy? Trong lòng thầm nghĩ, công tử có phải hay không đụng tới đồ gì không sạch sẽ, trúng tà rồi sao? Nhất thời hoảng sợ nhìn bốn phía, toàn thân nổi da gà!</w:t>
      </w:r>
    </w:p>
    <w:p w:rsidR="00B233C9" w:rsidRPr="00F42BA4" w:rsidRDefault="00B233C9" w:rsidP="00B233C9">
      <w:pPr>
        <w:pStyle w:val="NormalWeb"/>
        <w:rPr>
          <w:sz w:val="26"/>
        </w:rPr>
      </w:pPr>
      <w:r w:rsidRPr="00F42BA4">
        <w:rPr>
          <w:rStyle w:val="Strong"/>
          <w:color w:val="FF6600"/>
          <w:sz w:val="26"/>
        </w:rPr>
        <w:t>Đệ thập ngũ chương:</w:t>
      </w:r>
    </w:p>
    <w:p w:rsidR="00B233C9" w:rsidRPr="00F42BA4" w:rsidRDefault="00B233C9" w:rsidP="00B233C9">
      <w:pPr>
        <w:pStyle w:val="NormalWeb"/>
        <w:rPr>
          <w:sz w:val="26"/>
        </w:rPr>
      </w:pPr>
      <w:r w:rsidRPr="00F42BA4">
        <w:rPr>
          <w:sz w:val="26"/>
        </w:rPr>
        <w:t>Sáng sớm hôm sau, Sở Thanh Phong soi gương đồng, cau mày cởi áo choàng trắng như tuyết đang mặc trên người, lẩm bẩm: “Quá trắng , không hợp với áo bên trong !”</w:t>
      </w:r>
    </w:p>
    <w:p w:rsidR="00B233C9" w:rsidRPr="00F42BA4" w:rsidRDefault="00B233C9" w:rsidP="00B233C9">
      <w:pPr>
        <w:pStyle w:val="NormalWeb"/>
        <w:rPr>
          <w:sz w:val="26"/>
        </w:rPr>
      </w:pPr>
      <w:r w:rsidRPr="00F42BA4">
        <w:rPr>
          <w:sz w:val="26"/>
        </w:rPr>
        <w:t>Lại lôi ra một áo choàng màu phấn hồng, mặc vào, dạo một vòng, hài lòng cười yếu ớt, đột nhiên mày lại nhíu lại, áo này hồng nhạt nhưng vẫn có chút đậm, chính là có thể hay không làm cho hắn cảm thấy ta quá tùy tiện ? Nhất thời lại do dự.</w:t>
      </w:r>
    </w:p>
    <w:p w:rsidR="00B233C9" w:rsidRPr="00F42BA4" w:rsidRDefault="00B233C9" w:rsidP="00B233C9">
      <w:pPr>
        <w:pStyle w:val="NormalWeb"/>
        <w:rPr>
          <w:sz w:val="26"/>
        </w:rPr>
      </w:pPr>
      <w:r w:rsidRPr="00F42BA4">
        <w:rPr>
          <w:sz w:val="26"/>
        </w:rPr>
        <w:lastRenderedPageBreak/>
        <w:t>Sau một lúc lâu lại cởi áo choàng hồng nhạt, lại mặc vào một chiếc màu xanh lam , nhìn trái nhìn phải, đôi mày cau lại, khẽ nói: “Quá cổ lỗ !”</w:t>
      </w:r>
    </w:p>
    <w:p w:rsidR="00B233C9" w:rsidRPr="00F42BA4" w:rsidRDefault="00B233C9" w:rsidP="00B233C9">
      <w:pPr>
        <w:pStyle w:val="NormalWeb"/>
        <w:rPr>
          <w:sz w:val="26"/>
        </w:rPr>
      </w:pPr>
      <w:r w:rsidRPr="00F42BA4">
        <w:rPr>
          <w:sz w:val="26"/>
        </w:rPr>
        <w:t>Thở dài, một lần nữa lại mặc vào áo choàng màu tuyết trắng, vỗ mạnh vào mặt hai cái, trên mặt nhất thời đỏ một mảnh, vừa lòng nhìn vào bóng mình trong gương, lộ ra một nụ cười tuyệt mỹ, hài lòng thầm nghĩ: Sở Thanh Phong như vậy, có ai lại không yêu?</w:t>
      </w:r>
    </w:p>
    <w:p w:rsidR="00B233C9" w:rsidRPr="00F42BA4" w:rsidRDefault="00B233C9" w:rsidP="00B233C9">
      <w:pPr>
        <w:pStyle w:val="NormalWeb"/>
        <w:rPr>
          <w:sz w:val="26"/>
        </w:rPr>
      </w:pPr>
      <w:r w:rsidRPr="00F42BA4">
        <w:rPr>
          <w:sz w:val="26"/>
        </w:rPr>
        <w:t>Tiểu đồng đứng một bên lắc đầu, thầm nghĩ: công tử lại không biết trúng tà gì, soi qua ngắm lại đã hai canh giờ rồi, bây giờ lại nhìn gương cười ngây ngô như vậy, đúng là ma nhập rồi !</w:t>
      </w:r>
    </w:p>
    <w:p w:rsidR="00B233C9" w:rsidRPr="00F42BA4" w:rsidRDefault="00B233C9" w:rsidP="00B233C9">
      <w:pPr>
        <w:pStyle w:val="NormalWeb"/>
        <w:rPr>
          <w:sz w:val="26"/>
        </w:rPr>
      </w:pPr>
      <w:r w:rsidRPr="00F42BA4">
        <w:rPr>
          <w:sz w:val="26"/>
        </w:rPr>
        <w:t>“Đồng nhi, nhanh đi chuẩn bị xe ngựa, chúng ta đi phủ Lục vương gia!” Sở Thanh Phong tâm tình vui sướng phân phó .</w:t>
      </w:r>
    </w:p>
    <w:p w:rsidR="00B233C9" w:rsidRPr="00F42BA4" w:rsidRDefault="00B233C9" w:rsidP="00B233C9">
      <w:pPr>
        <w:pStyle w:val="NormalWeb"/>
        <w:rPr>
          <w:sz w:val="26"/>
        </w:rPr>
      </w:pPr>
      <w:r w:rsidRPr="00F42BA4">
        <w:rPr>
          <w:sz w:val="26"/>
        </w:rPr>
        <w:t>Ngồi trên xe ngựa, Sở Thanh Phong đột nhiên thấy bất an không thôi, vừa rồi còn tràn ngập tin tưởng, lúc này đột nhiên lại có chút sợ hãi . Thầm nghĩ: hắn… hắn thấy ta, liệu có vui mừng? Hắn, hắn còn giận ta không? Ta thấy hắn, lại nên như thế nào hỏi thăm hắn? Chẳng lẽ hỏi dứt khoát một câu hắn có hay không thích ta?</w:t>
      </w:r>
    </w:p>
    <w:p w:rsidR="00B233C9" w:rsidRPr="00F42BA4" w:rsidRDefault="00B233C9" w:rsidP="00B233C9">
      <w:pPr>
        <w:pStyle w:val="NormalWeb"/>
        <w:rPr>
          <w:sz w:val="26"/>
        </w:rPr>
      </w:pPr>
      <w:r w:rsidRPr="00F42BA4">
        <w:rPr>
          <w:sz w:val="26"/>
        </w:rPr>
        <w:t>Lại đỏ mặt, thầm nghĩ: này, này sao có thể mở miệng được? Vạn nhất hắn… hắn căn bản không có nửa điểm yêu ta, kia… kia mất mặt chết được? Màu đỏ trên mặt tan biến, chỉ còn một mảnh tái nhợt.</w:t>
      </w:r>
    </w:p>
    <w:p w:rsidR="00B233C9" w:rsidRPr="00F42BA4" w:rsidRDefault="00B233C9" w:rsidP="00B233C9">
      <w:pPr>
        <w:pStyle w:val="NormalWeb"/>
        <w:rPr>
          <w:sz w:val="26"/>
        </w:rPr>
      </w:pPr>
      <w:r w:rsidRPr="00F42BA4">
        <w:rPr>
          <w:sz w:val="26"/>
        </w:rPr>
        <w:t>Xốc lên màn xe, kêu quay xe ngựa lại, vừa muốn mở miệng, bỗng nhiên lại thở dài, đem màn xe hạ xuống, thầm nghĩ: Không, không thể trở về! Ta còn chưa hỏi hắn, làm sao biết hắn không thích ta? Ta không phải rất giống vợ hắn sao? Nếu dung mạo này có thể khiến hắn vui được một chút, ta liền ủy khuất làm thế thân của Khanh nhi, năm rộng tháng dài, hắn… hắn chắc chắn sẽ yêu ta!</w:t>
      </w:r>
    </w:p>
    <w:p w:rsidR="00B233C9" w:rsidRPr="00F42BA4" w:rsidRDefault="00B233C9" w:rsidP="00B233C9">
      <w:pPr>
        <w:pStyle w:val="NormalWeb"/>
        <w:rPr>
          <w:sz w:val="26"/>
        </w:rPr>
      </w:pPr>
      <w:r w:rsidRPr="00F42BA4">
        <w:rPr>
          <w:sz w:val="26"/>
        </w:rPr>
        <w:t>Nhất thời lại tin tưởng tràn đầy, ngồi vào chỗ của mình, quyết tâm đi đến, chỉ chốc lát sau, liền đứng trước cổng phủ Lục vương gia.</w:t>
      </w:r>
    </w:p>
    <w:p w:rsidR="00B233C9" w:rsidRPr="00F42BA4" w:rsidRDefault="00B233C9" w:rsidP="00B233C9">
      <w:pPr>
        <w:pStyle w:val="NormalWeb"/>
        <w:rPr>
          <w:sz w:val="26"/>
        </w:rPr>
      </w:pPr>
      <w:r w:rsidRPr="00F42BA4">
        <w:rPr>
          <w:sz w:val="26"/>
        </w:rPr>
        <w:t>Tiểu đồng đi đến trước cổng, đối khán môn phó dịch thi lễ: “Vị đại ca, xin hỏi lục Vương gia có ở trong phủ không? Công tử nhà ta muốn đến thăm Vương gia!”</w:t>
      </w:r>
    </w:p>
    <w:p w:rsidR="00B233C9" w:rsidRPr="00F42BA4" w:rsidRDefault="00B233C9" w:rsidP="00B233C9">
      <w:pPr>
        <w:pStyle w:val="NormalWeb"/>
        <w:rPr>
          <w:sz w:val="26"/>
        </w:rPr>
      </w:pPr>
      <w:r w:rsidRPr="00F42BA4">
        <w:rPr>
          <w:sz w:val="26"/>
        </w:rPr>
        <w:t>Phó dịch liếc mắt nhìn tiểu đồng, thầm nghĩ: cái gì a miêu a cẩu, đều muốn đến bái kiến Vương gia của chúng ta! Ngạo mạn nói: “Công tử nhà ngươi là vị ấy a? Vương gia chúng ta không phải cứ muốn gặp là gặp được!”</w:t>
      </w:r>
    </w:p>
    <w:p w:rsidR="00B233C9" w:rsidRPr="00F42BA4" w:rsidRDefault="00B233C9" w:rsidP="00B233C9">
      <w:pPr>
        <w:pStyle w:val="NormalWeb"/>
        <w:rPr>
          <w:sz w:val="26"/>
        </w:rPr>
      </w:pPr>
      <w:r w:rsidRPr="00F42BA4">
        <w:rPr>
          <w:sz w:val="26"/>
        </w:rPr>
        <w:t>“Tại hạ Sở Thanh Phong! Thỉnh báo lại một tiếng!” Sở Thanh Phong đã từ trong xe thong thả bước ra, lại thấy một tên hạ nhân coi thường người khác, nhất thời tức giận.</w:t>
      </w:r>
    </w:p>
    <w:p w:rsidR="00B233C9" w:rsidRPr="00F42BA4" w:rsidRDefault="00B233C9" w:rsidP="00B233C9">
      <w:pPr>
        <w:pStyle w:val="NormalWeb"/>
        <w:rPr>
          <w:sz w:val="26"/>
        </w:rPr>
      </w:pPr>
      <w:r w:rsidRPr="00F42BA4">
        <w:rPr>
          <w:sz w:val="26"/>
        </w:rPr>
        <w:lastRenderedPageBreak/>
        <w:t>Khán môn phó dịch thầm nghĩ: ô kìa, thật to gan lớn mật. Vừa quay qua nhìn, lại sửng sờ đứng một chỗ không nói nên lời, này… này không phải Khanh vương phi của chúng ta sao? Dụi mắt nhìn lại, xem thân hình lại không giống. Vốn đang vẻ mặt châm chọc, nhất thời biến thành vẻ tươi cười lấy lòng: “Vị công tử này, vương gia chúng ta hôm nay đến Lan viên, không ở trong phủ.”</w:t>
      </w:r>
    </w:p>
    <w:p w:rsidR="00B233C9" w:rsidRPr="00F42BA4" w:rsidRDefault="00B233C9" w:rsidP="00B233C9">
      <w:pPr>
        <w:pStyle w:val="NormalWeb"/>
        <w:rPr>
          <w:sz w:val="26"/>
        </w:rPr>
      </w:pPr>
      <w:r w:rsidRPr="00F42BA4">
        <w:rPr>
          <w:sz w:val="26"/>
        </w:rPr>
        <w:t>Sở Thanh Phong cũng không đáp lời, xoay người liền lên xe ngựa, gọi tiểu đồng hướng Lan viên chạy tới.</w:t>
      </w:r>
    </w:p>
    <w:p w:rsidR="00B233C9" w:rsidRPr="00F42BA4" w:rsidRDefault="00B233C9" w:rsidP="00B233C9">
      <w:pPr>
        <w:pStyle w:val="NormalWeb"/>
        <w:rPr>
          <w:sz w:val="26"/>
        </w:rPr>
      </w:pPr>
      <w:r w:rsidRPr="00F42BA4">
        <w:rPr>
          <w:sz w:val="26"/>
        </w:rPr>
        <w:t>Tôi tớ ngơ ngẩn nhìn theo hướng xe ngựa chạy, khẽ nói: “Thực sự giống Vương phi a!” Nghĩ thầm, vị công tử này khẩu khí lớn vậy, nhất định là vương công hậu duệ quý tộc, may mắn chưa nói bậy, vạn nhất đắc tội  quý nhân, vậy thì nguy to!</w:t>
      </w:r>
    </w:p>
    <w:p w:rsidR="00B233C9" w:rsidRPr="00F42BA4" w:rsidRDefault="00B233C9" w:rsidP="00B233C9">
      <w:pPr>
        <w:pStyle w:val="NormalWeb"/>
        <w:rPr>
          <w:sz w:val="26"/>
        </w:rPr>
      </w:pPr>
      <w:r w:rsidRPr="00F42BA4">
        <w:rPr>
          <w:sz w:val="26"/>
        </w:rPr>
        <w:t>Một mạch chạy đến Lan viên, Sở Thanh Phong xuống xe ngựa, liền cùng tiểu đồng tới trước cổng. Khán môn phó dịch của Lan viên vừa trông thấy hắn, lập tức tươi cười nói: “Công tử, ngài lại đây ngắm hoa? Vương gia nói, ngài muốn ngắm hoa, lúc nào cũng có thể đến, không cần thông báo, mời vào!” Nói xong khom người đưa hai người vào.</w:t>
      </w:r>
    </w:p>
    <w:p w:rsidR="00B233C9" w:rsidRPr="00F42BA4" w:rsidRDefault="00B233C9" w:rsidP="00B233C9">
      <w:pPr>
        <w:pStyle w:val="NormalWeb"/>
        <w:rPr>
          <w:sz w:val="26"/>
        </w:rPr>
      </w:pPr>
      <w:r w:rsidRPr="00F42BA4">
        <w:rPr>
          <w:sz w:val="26"/>
        </w:rPr>
        <w:t>Sở Thanh Phong trên mặt tràn ra một tia cười yếu ớt, thầm nghĩ: xem ra trong lòng hắn vẫn là có ta. Nhất thời cảm thấy ngọt ngào không thôi. Đỏ mặt tiến vào địa môn Lan viên, tim bỗng dưng đập thình thịch, mặt càng thêm đỏ, tiểu đồng đi bên cạnh nhìn chằm chằm Sở Thanh Phong không hiểu làm sao, thầm nghĩ: công tử phát sốt ? Không giống a? Chính là mặt lại đỏ như vậy? Kích động? Không đến mức, xem cái Hoa nhi mà thôi, cần kích động như vậy sao?</w:t>
      </w:r>
    </w:p>
    <w:p w:rsidR="00B233C9" w:rsidRPr="00F42BA4" w:rsidRDefault="00B233C9" w:rsidP="00B233C9">
      <w:pPr>
        <w:pStyle w:val="NormalWeb"/>
        <w:rPr>
          <w:sz w:val="26"/>
        </w:rPr>
      </w:pPr>
      <w:r w:rsidRPr="00F42BA4">
        <w:rPr>
          <w:sz w:val="26"/>
        </w:rPr>
        <w:t>Hai người chậm rãi đi đến cổng hoa viên, đang chuẩn bị đi vào, bỗng nhiên truyền đến một tràng cười rộn rã.</w:t>
      </w:r>
    </w:p>
    <w:p w:rsidR="00B233C9" w:rsidRPr="00F42BA4" w:rsidRDefault="00B233C9" w:rsidP="00B233C9">
      <w:pPr>
        <w:pStyle w:val="NormalWeb"/>
        <w:rPr>
          <w:sz w:val="26"/>
        </w:rPr>
      </w:pPr>
      <w:r w:rsidRPr="00F42BA4">
        <w:rPr>
          <w:sz w:val="26"/>
        </w:rPr>
        <w:t>“Âm ca ca, ngươi xem bọn bảo bảo ăn dưa hấu bộ dáng thật đáng yêu nha!”</w:t>
      </w:r>
    </w:p>
    <w:p w:rsidR="00B233C9" w:rsidRPr="00F42BA4" w:rsidRDefault="00B233C9" w:rsidP="00B233C9">
      <w:pPr>
        <w:pStyle w:val="NormalWeb"/>
        <w:rPr>
          <w:sz w:val="26"/>
        </w:rPr>
      </w:pPr>
      <w:r w:rsidRPr="00F42BA4">
        <w:rPr>
          <w:sz w:val="26"/>
        </w:rPr>
        <w:t>Sở Thanh Phong tâm run lên, kéo lấy tiểu đồng đang định tiến vào, hai người ẩn ở góc tường, nhìn vào trong.</w:t>
      </w:r>
    </w:p>
    <w:p w:rsidR="00B233C9" w:rsidRPr="00F42BA4" w:rsidRDefault="00B233C9" w:rsidP="00B233C9">
      <w:pPr>
        <w:pStyle w:val="NormalWeb"/>
        <w:rPr>
          <w:sz w:val="26"/>
        </w:rPr>
      </w:pPr>
      <w:r w:rsidRPr="00F42BA4">
        <w:rPr>
          <w:sz w:val="26"/>
        </w:rPr>
        <w:t>Chỉ thấy một Hồng y thiếu nữ, tầm mười sáu mười bảy tuổi đang chỉ vào ba đứa trẻ ngồi trên bàn đá, bộ dạng giống nhau như đúc, ba tiểu bảo bảo đang gặm dưa hấu, cười đến gập người.</w:t>
      </w:r>
    </w:p>
    <w:p w:rsidR="00B233C9" w:rsidRPr="00F42BA4" w:rsidRDefault="00B233C9" w:rsidP="00B233C9">
      <w:pPr>
        <w:pStyle w:val="NormalWeb"/>
        <w:rPr>
          <w:sz w:val="26"/>
        </w:rPr>
      </w:pPr>
      <w:r w:rsidRPr="00F42BA4">
        <w:rPr>
          <w:sz w:val="26"/>
        </w:rPr>
        <w:t>Liễm Âm cũng yêu thương nhìn ba bảo bảo, ôm lấy Hạo Nguyệt hôn một cái: “Tiểu bảo bối của ta đúng là đáng yêu nhất !”</w:t>
      </w:r>
    </w:p>
    <w:p w:rsidR="00B233C9" w:rsidRPr="00F42BA4" w:rsidRDefault="00B233C9" w:rsidP="00B233C9">
      <w:pPr>
        <w:pStyle w:val="NormalWeb"/>
        <w:rPr>
          <w:sz w:val="26"/>
        </w:rPr>
      </w:pPr>
      <w:r w:rsidRPr="00F42BA4">
        <w:rPr>
          <w:sz w:val="26"/>
        </w:rPr>
        <w:t>Buông Hạo Nguyệt, chỉ vào cô gái mắng: “Ngọc nhi, đã đến tuổi thành thân rồi, còn cười to như vậy! Thật không đứng đắn chút nào!” Nói xong, sủng nịch cốc nhẹ cái trán Ngọc nhi.</w:t>
      </w:r>
    </w:p>
    <w:p w:rsidR="00B233C9" w:rsidRPr="00F42BA4" w:rsidRDefault="00B233C9" w:rsidP="00B233C9">
      <w:pPr>
        <w:pStyle w:val="NormalWeb"/>
        <w:rPr>
          <w:sz w:val="26"/>
        </w:rPr>
      </w:pPr>
      <w:r w:rsidRPr="00F42BA4">
        <w:rPr>
          <w:sz w:val="26"/>
        </w:rPr>
        <w:lastRenderedPageBreak/>
        <w:t>Sở Thanh Phong sắc mặt trắng nhợt, thành thân? Nữ hài tử kia thành thân? Cùng ai thành thân? Chẳng lẽ là hắn? Trong lòng nổi lên một trận như kim đâm thật đau đớn, cả khuôn mặt tái nhợt, nắm chặt cổ áo, khổ sở cực kỳ.</w:t>
      </w:r>
    </w:p>
    <w:p w:rsidR="00B233C9" w:rsidRPr="00F42BA4" w:rsidRDefault="00B233C9" w:rsidP="00B233C9">
      <w:pPr>
        <w:pStyle w:val="NormalWeb"/>
        <w:rPr>
          <w:sz w:val="26"/>
        </w:rPr>
      </w:pPr>
      <w:r w:rsidRPr="00F42BA4">
        <w:rPr>
          <w:sz w:val="26"/>
        </w:rPr>
        <w:t>“Âm ca ca!” Ngọc Nhi lườm Liễm Âm, chu mỏ nói: “Người ta đâu có ?” Đột nhiên sắc mặt buồn bả, khẽ nói: “Âm ca ca, chẳng lẽ làm thê tử thì không được cười thoải mái sao? Ta sợ! Âm ca ca, ta rất sợ cuộc sống như vậy!” Nói xong, trong mắt ngập lệ.</w:t>
      </w:r>
    </w:p>
    <w:p w:rsidR="00B233C9" w:rsidRPr="00F42BA4" w:rsidRDefault="00B233C9" w:rsidP="00B233C9">
      <w:pPr>
        <w:pStyle w:val="NormalWeb"/>
        <w:rPr>
          <w:sz w:val="26"/>
        </w:rPr>
      </w:pPr>
      <w:r w:rsidRPr="00F42BA4">
        <w:rPr>
          <w:sz w:val="26"/>
        </w:rPr>
        <w:t>Liễm Âm thở dài, ôm vai, xoa nhẹ đầu nàng, an ủi nói: “Ngọc nhi, không cần sợ, có Âm ca ca!”</w:t>
      </w:r>
    </w:p>
    <w:p w:rsidR="00B233C9" w:rsidRPr="00F42BA4" w:rsidRDefault="00B233C9" w:rsidP="00B233C9">
      <w:pPr>
        <w:pStyle w:val="NormalWeb"/>
        <w:rPr>
          <w:sz w:val="26"/>
        </w:rPr>
      </w:pPr>
      <w:r w:rsidRPr="00F42BA4">
        <w:rPr>
          <w:sz w:val="26"/>
        </w:rPr>
        <w:t>Sở Thanh Phong mặt trắng như tượng, cả người run rẩy, quay đầu chạy đi, tiểu đồng thấy hắn đột nhiên rời đi, vẻ mặt không hiểu mô tê gì, cũng chạy theo ra ngoài.</w:t>
      </w:r>
    </w:p>
    <w:p w:rsidR="00B233C9" w:rsidRPr="00F42BA4" w:rsidRDefault="00B233C9" w:rsidP="00B233C9">
      <w:pPr>
        <w:pStyle w:val="NormalWeb"/>
        <w:rPr>
          <w:sz w:val="26"/>
        </w:rPr>
      </w:pPr>
      <w:r w:rsidRPr="00F42BA4">
        <w:rPr>
          <w:sz w:val="26"/>
        </w:rPr>
        <w:t>Còn nhớ rõ hắn từng ôm mình như vậy, chính là hiện giờ trong lòng hắn lại là một nữ nhân. Hắn… hắn căn bản là không thích ta, hắn cùng với nàng kia thành thân ! Nhìn hắn thích mấy đứa nhỏ như vậy, nhất định muốn sinh một hài tử, mà ta, vĩnh viễn không có khả năng vì hắn sinh hài tử. Sở Thanh Phong mặt mũi tái nhợt, một mạch chạy khỏi Lan viên. Thủ vệ thấy hắn như vậy, nhất thời kỳ quái cực kỳ, muốn mở miệng chào hỏi, đã thấy Sở Thanh Phong chạy ào đi như cơn gió lên xe ngựa rời đi.</w:t>
      </w:r>
    </w:p>
    <w:p w:rsidR="00B233C9" w:rsidRPr="00F42BA4" w:rsidRDefault="00B233C9" w:rsidP="00B233C9">
      <w:pPr>
        <w:pStyle w:val="NormalWeb"/>
        <w:rPr>
          <w:sz w:val="26"/>
        </w:rPr>
      </w:pPr>
      <w:r w:rsidRPr="00F42BA4">
        <w:rPr>
          <w:sz w:val="26"/>
        </w:rPr>
        <w:t>Trong Lan viên, Ngọc nhi nước mắt lã chã nhào vào lòng Liễm Âm, khóc một hồi lâu, ngẩng đầu, ngượng ngùng lau nước mắt nói: “Âm ca ca, làm quần áo ngươi bẩn rồi !”</w:t>
      </w:r>
    </w:p>
    <w:p w:rsidR="00B233C9" w:rsidRPr="00F42BA4" w:rsidRDefault="00B233C9" w:rsidP="00B233C9">
      <w:pPr>
        <w:pStyle w:val="NormalWeb"/>
        <w:rPr>
          <w:sz w:val="26"/>
        </w:rPr>
      </w:pPr>
      <w:r w:rsidRPr="00F42BA4">
        <w:rPr>
          <w:sz w:val="26"/>
        </w:rPr>
        <w:t>“Ngọc nhi, không có việc gì, ba ngày nữa, ngươi đã thành hôn, phải làm một tân nương vui vẻ, Trần công tử nhân phẩm không tồi, hơn nữa Trần gia nề nếp gia đình cũng không tệ, xuất giá sẽ không phải chịu khổ, sau này, có các biểu ca làm chỗ dựa, ai dám khi dễ Ngọc quận chúa của chúng ta?” Liễm Âm lại cười nói.</w:t>
      </w:r>
    </w:p>
    <w:p w:rsidR="00B233C9" w:rsidRPr="00F42BA4" w:rsidRDefault="00B233C9" w:rsidP="00B233C9">
      <w:pPr>
        <w:pStyle w:val="NormalWeb"/>
        <w:rPr>
          <w:sz w:val="26"/>
        </w:rPr>
      </w:pPr>
      <w:r w:rsidRPr="00F42BA4">
        <w:rPr>
          <w:sz w:val="26"/>
        </w:rPr>
        <w:t>“Âm ca ca!” Ngọc nhi ngượng ngùng gắt giọng.</w:t>
      </w:r>
    </w:p>
    <w:p w:rsidR="00B233C9" w:rsidRPr="00F42BA4" w:rsidRDefault="00B233C9" w:rsidP="00B233C9">
      <w:pPr>
        <w:pStyle w:val="NormalWeb"/>
        <w:rPr>
          <w:sz w:val="26"/>
        </w:rPr>
      </w:pPr>
      <w:r w:rsidRPr="00F42BA4">
        <w:rPr>
          <w:sz w:val="26"/>
        </w:rPr>
        <w:t>Liễm Âm mỉm cười nhìn Ngọc nhi, Ngọc nhi chính là tâm can bảo bối của cữu cữu, lần này vì xuất giá tâm tình không tốt, cữu cữu đau lòng, liền bảo mình đưa nàng đến Lan viên, vừa lúc Liễm Diễm một nhà đã ở trong kinh thành, thuận tiện đem ba bảo bảo bồi Ngọc nhi.</w:t>
      </w:r>
    </w:p>
    <w:p w:rsidR="00B233C9" w:rsidRPr="00F42BA4" w:rsidRDefault="00B233C9" w:rsidP="00B233C9">
      <w:pPr>
        <w:pStyle w:val="NormalWeb"/>
        <w:rPr>
          <w:sz w:val="26"/>
        </w:rPr>
      </w:pPr>
      <w:r w:rsidRPr="00F42BA4">
        <w:rPr>
          <w:sz w:val="26"/>
        </w:rPr>
        <w:t>Hai người đùa bọn bảo bảo, thỉnh thoảng lại cười một trận. Thẳng đến lúc chiều muộn, mới chuẩn bị hồi phủ.</w:t>
      </w:r>
    </w:p>
    <w:p w:rsidR="00B233C9" w:rsidRPr="00F42BA4" w:rsidRDefault="00B233C9" w:rsidP="00B233C9">
      <w:pPr>
        <w:pStyle w:val="NormalWeb"/>
        <w:rPr>
          <w:sz w:val="26"/>
        </w:rPr>
      </w:pPr>
      <w:r w:rsidRPr="00F42BA4">
        <w:rPr>
          <w:sz w:val="26"/>
        </w:rPr>
        <w:t>Liễm Âm mới vừa đi ra cửa, gặp khán môn phó dịch bộ dáng muốn nói lại thôi, liền dừng lại cước bộ hỏi: “A Tứ, có chuyện gì sao?”</w:t>
      </w:r>
    </w:p>
    <w:p w:rsidR="00B233C9" w:rsidRPr="00F42BA4" w:rsidRDefault="00B233C9" w:rsidP="00B233C9">
      <w:pPr>
        <w:pStyle w:val="NormalWeb"/>
        <w:rPr>
          <w:sz w:val="26"/>
        </w:rPr>
      </w:pPr>
      <w:r w:rsidRPr="00F42BA4">
        <w:rPr>
          <w:sz w:val="26"/>
        </w:rPr>
        <w:lastRenderedPageBreak/>
        <w:t>Thấy vương gia hỏi mình, A Tứ liền mở miệng nói: “Vương gia, buổi trưa, Sở công tử lần trước đi cùng Hoàng Thượng đến ngắm hoa đã tới.”</w:t>
      </w:r>
    </w:p>
    <w:p w:rsidR="00B233C9" w:rsidRPr="00F42BA4" w:rsidRDefault="00B233C9" w:rsidP="00B233C9">
      <w:pPr>
        <w:pStyle w:val="NormalWeb"/>
        <w:rPr>
          <w:sz w:val="26"/>
        </w:rPr>
      </w:pPr>
      <w:r w:rsidRPr="00F42BA4">
        <w:rPr>
          <w:sz w:val="26"/>
        </w:rPr>
        <w:t>“Hắn? Hắn đã tới?” Liễm Âm vẻ mặt kinh ngạc.</w:t>
      </w:r>
    </w:p>
    <w:p w:rsidR="00B233C9" w:rsidRPr="00F42BA4" w:rsidRDefault="00B233C9" w:rsidP="00B233C9">
      <w:pPr>
        <w:pStyle w:val="NormalWeb"/>
        <w:rPr>
          <w:sz w:val="26"/>
        </w:rPr>
      </w:pPr>
      <w:r w:rsidRPr="00F42BA4">
        <w:rPr>
          <w:sz w:val="26"/>
        </w:rPr>
        <w:t>“Đúng vậy! Chính là vào vườn, không đến một nén hương đã đi về!”</w:t>
      </w:r>
    </w:p>
    <w:p w:rsidR="00B233C9" w:rsidRPr="00F42BA4" w:rsidRDefault="00B233C9" w:rsidP="00B233C9">
      <w:pPr>
        <w:pStyle w:val="NormalWeb"/>
        <w:rPr>
          <w:sz w:val="26"/>
        </w:rPr>
      </w:pPr>
      <w:r w:rsidRPr="00F42BA4">
        <w:rPr>
          <w:sz w:val="26"/>
        </w:rPr>
        <w:t>Sắc mặt Liễm Âm chuyển trắng! Thầm nghĩ: hắn, hắn định là thấy ta, vì không muốn gặp ta, mà ngay cả hoa nhi thích nhất cũng không nhìn! Ra hắn ghét ta đến vậy!</w:t>
      </w:r>
    </w:p>
    <w:p w:rsidR="00B233C9" w:rsidRPr="00F42BA4" w:rsidRDefault="00B233C9" w:rsidP="00B233C9">
      <w:pPr>
        <w:pStyle w:val="NormalWeb"/>
        <w:rPr>
          <w:sz w:val="26"/>
        </w:rPr>
      </w:pPr>
      <w:r w:rsidRPr="00F42BA4">
        <w:rPr>
          <w:sz w:val="26"/>
        </w:rPr>
        <w:t>Nhất thời trong lòng vô cùng đau đớn.</w:t>
      </w:r>
    </w:p>
    <w:p w:rsidR="00B233C9" w:rsidRPr="00F42BA4" w:rsidRDefault="00B233C9" w:rsidP="00B233C9">
      <w:pPr>
        <w:pStyle w:val="NormalWeb"/>
        <w:rPr>
          <w:sz w:val="26"/>
        </w:rPr>
      </w:pPr>
      <w:r w:rsidRPr="00F42BA4">
        <w:rPr>
          <w:sz w:val="26"/>
        </w:rPr>
        <w:t>Như người mất hồn lên xe ngựa, ảm đạm rời đi.</w:t>
      </w:r>
    </w:p>
    <w:p w:rsidR="00B233C9" w:rsidRPr="00F42BA4" w:rsidRDefault="00B233C9" w:rsidP="00B233C9">
      <w:pPr>
        <w:pStyle w:val="NormalWeb"/>
        <w:rPr>
          <w:sz w:val="26"/>
        </w:rPr>
      </w:pPr>
      <w:r w:rsidRPr="00F42BA4">
        <w:rPr>
          <w:rStyle w:val="Strong"/>
          <w:color w:val="FF6600"/>
          <w:sz w:val="26"/>
        </w:rPr>
        <w:t>Đệ thập lục chương:</w:t>
      </w:r>
    </w:p>
    <w:p w:rsidR="00B233C9" w:rsidRPr="00F42BA4" w:rsidRDefault="00B233C9" w:rsidP="00B233C9">
      <w:pPr>
        <w:pStyle w:val="NormalWeb"/>
        <w:rPr>
          <w:sz w:val="26"/>
        </w:rPr>
      </w:pPr>
      <w:r w:rsidRPr="00F42BA4">
        <w:rPr>
          <w:sz w:val="26"/>
        </w:rPr>
        <w:t>Tiểu đồng đỡ Sở Thanh Phong vẻ mặt tái nhợt xuống xe ngựa, thấy sắc mặt hắn kém như vậy, lo lắng nói: “Công tử, ngươi có khỏe không?”</w:t>
      </w:r>
    </w:p>
    <w:p w:rsidR="00B233C9" w:rsidRPr="00F42BA4" w:rsidRDefault="00B233C9" w:rsidP="00B233C9">
      <w:pPr>
        <w:pStyle w:val="NormalWeb"/>
        <w:rPr>
          <w:sz w:val="26"/>
        </w:rPr>
      </w:pPr>
      <w:r w:rsidRPr="00F42BA4">
        <w:rPr>
          <w:sz w:val="26"/>
        </w:rPr>
        <w:t>Sở Thanh Phong mặt mũi trắng bệch, gượng cười khẽ nói: “Ta không sao!” Nói xong, vừa định tiến vào đại môn Thanh Phong quán ngay lập tức ngã xuống đất mà ngất đi.</w:t>
      </w:r>
    </w:p>
    <w:p w:rsidR="00B233C9" w:rsidRPr="00F42BA4" w:rsidRDefault="00B233C9" w:rsidP="00B233C9">
      <w:pPr>
        <w:pStyle w:val="NormalWeb"/>
        <w:rPr>
          <w:sz w:val="26"/>
        </w:rPr>
      </w:pPr>
      <w:r w:rsidRPr="00F42BA4">
        <w:rPr>
          <w:sz w:val="26"/>
        </w:rPr>
        <w:t>“Công tử! Công tử! Người đâu mau tới đây!” Tiểu đồng gấp đến độ kêu to. Phó dịch trong quán ngay lập tức chạy ra, ba chân bốn cẳng đỡ người vào.</w:t>
      </w:r>
    </w:p>
    <w:p w:rsidR="00B233C9" w:rsidRPr="00F42BA4" w:rsidRDefault="00B233C9" w:rsidP="00B233C9">
      <w:pPr>
        <w:pStyle w:val="NormalWeb"/>
        <w:rPr>
          <w:sz w:val="26"/>
        </w:rPr>
      </w:pPr>
      <w:r w:rsidRPr="00F42BA4">
        <w:rPr>
          <w:sz w:val="26"/>
        </w:rPr>
        <w:t>Tiểu đồng lau nước mắt nhìn Sở Thanh Phong nằm bất động trên giường, thì thào: “Công tử, ngươi làm sao? Ngươi đừng làm ta sợ nha! Đồng nhi sẽ không làm người sinh khí nữa!”</w:t>
      </w:r>
    </w:p>
    <w:p w:rsidR="00B233C9" w:rsidRPr="00F42BA4" w:rsidRDefault="00B233C9" w:rsidP="00B233C9">
      <w:pPr>
        <w:pStyle w:val="NormalWeb"/>
        <w:rPr>
          <w:sz w:val="26"/>
        </w:rPr>
      </w:pPr>
      <w:r w:rsidRPr="00F42BA4">
        <w:rPr>
          <w:sz w:val="26"/>
        </w:rPr>
        <w:t>Một bên đại phu lim dim mắt,bắt mạch cho Sở Thanh Phong, sau một lúc lâu nói: “Sở công tử chính là tâm tình tích tụ, lão phu kê thuốc bổ cho hắn, bất quá, tâm bệnh phải cầu tâm dược mới trị được!”</w:t>
      </w:r>
    </w:p>
    <w:p w:rsidR="00B233C9" w:rsidRPr="00F42BA4" w:rsidRDefault="00B233C9" w:rsidP="00B233C9">
      <w:pPr>
        <w:pStyle w:val="NormalWeb"/>
        <w:rPr>
          <w:sz w:val="26"/>
        </w:rPr>
      </w:pPr>
      <w:r w:rsidRPr="00F42BA4">
        <w:rPr>
          <w:sz w:val="26"/>
        </w:rPr>
        <w:t>“Tâm bệnh?” Trần tiên sinh cùng mọi người đang vây quanh giường không hẹn mà cùng hỏi. Đại phu gật gật đầu.</w:t>
      </w:r>
    </w:p>
    <w:p w:rsidR="00B233C9" w:rsidRPr="00F42BA4" w:rsidRDefault="00B233C9" w:rsidP="00B233C9">
      <w:pPr>
        <w:pStyle w:val="NormalWeb"/>
        <w:rPr>
          <w:sz w:val="26"/>
        </w:rPr>
      </w:pPr>
      <w:r w:rsidRPr="00F42BA4">
        <w:rPr>
          <w:sz w:val="26"/>
        </w:rPr>
        <w:t>“Đồng nhi, ngươi cả ngày đi theo quán chủ, hẳn phải biết tâm tư hắn làm sao?” Trần tiên sinh hỏi tiểu đồng.</w:t>
      </w:r>
    </w:p>
    <w:p w:rsidR="00B233C9" w:rsidRPr="00F42BA4" w:rsidRDefault="00B233C9" w:rsidP="00B233C9">
      <w:pPr>
        <w:pStyle w:val="NormalWeb"/>
        <w:rPr>
          <w:sz w:val="26"/>
        </w:rPr>
      </w:pPr>
      <w:r w:rsidRPr="00F42BA4">
        <w:rPr>
          <w:sz w:val="26"/>
        </w:rPr>
        <w:t>“Công tử suốt ngày nhìn chằm chằm bông hoa lan cổ quái kia, từ khi được tặng Hoa nhi, công tử liền thay đổi!” Tiểu đồng khẽ nói.</w:t>
      </w:r>
    </w:p>
    <w:p w:rsidR="00B233C9" w:rsidRPr="00F42BA4" w:rsidRDefault="00B233C9" w:rsidP="00B233C9">
      <w:pPr>
        <w:pStyle w:val="NormalWeb"/>
        <w:rPr>
          <w:sz w:val="26"/>
        </w:rPr>
      </w:pPr>
      <w:r w:rsidRPr="00F42BA4">
        <w:rPr>
          <w:sz w:val="26"/>
        </w:rPr>
        <w:t xml:space="preserve">“Hoa?” Trần tiên sinh nhớ tới Sở Thanh Phong có lần cho hắn xem Lan hồ điệp quý hiếm, trong lòng đã có chút hiểu rõ, xem ra Sở Thanh Phong không phải vì  Hoa nhi sinh bệnh, </w:t>
      </w:r>
      <w:r w:rsidRPr="00F42BA4">
        <w:rPr>
          <w:sz w:val="26"/>
        </w:rPr>
        <w:lastRenderedPageBreak/>
        <w:t>mà là vì người tặng hoa a, ai, lại có một kẻ vi tình sở khốn, lại nghĩ đến mình, trong lòng cảm khái hàng vạn hàng nghìn. Hoan nhi, ngươi… ngươi đi theo người nọ, có được hạnh phúc không?</w:t>
      </w:r>
    </w:p>
    <w:p w:rsidR="00B233C9" w:rsidRPr="00F42BA4" w:rsidRDefault="00B233C9" w:rsidP="00B233C9">
      <w:pPr>
        <w:pStyle w:val="NormalWeb"/>
        <w:rPr>
          <w:sz w:val="26"/>
        </w:rPr>
      </w:pPr>
      <w:r w:rsidRPr="00F42BA4">
        <w:rPr>
          <w:sz w:val="26"/>
        </w:rPr>
        <w:t xml:space="preserve">Ba ngày sau, Tả tướng phủ </w:t>
      </w:r>
      <w:r w:rsidRPr="00F42BA4">
        <w:rPr>
          <w:color w:val="FF99CC"/>
          <w:sz w:val="26"/>
        </w:rPr>
        <w:t>&lt;chính xác là tả tướng phủ, baike nói thế&gt;</w:t>
      </w:r>
      <w:r w:rsidRPr="00F42BA4">
        <w:rPr>
          <w:sz w:val="26"/>
        </w:rPr>
        <w:t xml:space="preserve"> </w:t>
      </w:r>
      <w:r w:rsidRPr="00F42BA4">
        <w:rPr>
          <w:color w:val="FF6600"/>
          <w:sz w:val="26"/>
        </w:rPr>
        <w:t>&lt;là phủ của Tả thừa tướng ấy mà&gt;</w:t>
      </w:r>
      <w:r w:rsidRPr="00F42BA4">
        <w:rPr>
          <w:sz w:val="26"/>
        </w:rPr>
        <w:t>, nơi nơi dán chữ hỉ đỏ thẫm, quý phủ mỗi người đều vui sướng, trong sân sau, Liễm Trần cùng Ly, cả nhà Liễm Diễm, Liễm Âm còn có Tả tướng ngồi vây quanh ở trước bàn, tất cả đều tươi cười vui vẻ. Tả tướng ôm bảo bảo cười sung sướng, không nhịn được lại hôn Diệu Nhật trong lòng. Cười to sảng khoái.</w:t>
      </w:r>
    </w:p>
    <w:p w:rsidR="00B233C9" w:rsidRPr="00F42BA4" w:rsidRDefault="00B233C9" w:rsidP="00B233C9">
      <w:pPr>
        <w:pStyle w:val="NormalWeb"/>
        <w:rPr>
          <w:sz w:val="26"/>
        </w:rPr>
      </w:pPr>
      <w:r w:rsidRPr="00F42BA4">
        <w:rPr>
          <w:sz w:val="26"/>
        </w:rPr>
        <w:t>“Ngoại công, hiện tại Ngọc nhi đã có nơi có chốn, ngươi cũng có thể yên tâm !” Liễm Âm ôm Hạo Nguyệt, mỉm cười nói.</w:t>
      </w:r>
    </w:p>
    <w:p w:rsidR="00B233C9" w:rsidRPr="00F42BA4" w:rsidRDefault="00B233C9" w:rsidP="00B233C9">
      <w:pPr>
        <w:pStyle w:val="NormalWeb"/>
        <w:rPr>
          <w:sz w:val="26"/>
        </w:rPr>
      </w:pPr>
      <w:r w:rsidRPr="00F42BA4">
        <w:rPr>
          <w:sz w:val="26"/>
        </w:rPr>
        <w:t>“Đúng vậy, hiện tại Ngọc nhi cũng xuất giá, không ai bồi lão nhân này nữa!”</w:t>
      </w:r>
    </w:p>
    <w:p w:rsidR="00B233C9" w:rsidRPr="00F42BA4" w:rsidRDefault="00B233C9" w:rsidP="00B233C9">
      <w:pPr>
        <w:pStyle w:val="NormalWeb"/>
        <w:rPr>
          <w:sz w:val="26"/>
        </w:rPr>
      </w:pPr>
      <w:r w:rsidRPr="00F42BA4">
        <w:rPr>
          <w:sz w:val="26"/>
        </w:rPr>
        <w:t>“Ngoại công, có chúng ta bồi ngươi a!” Liễm Diễm mỉm cười nói: “Còn có bọn bảo bảo bồi ngoại công a!”</w:t>
      </w:r>
    </w:p>
    <w:p w:rsidR="00B233C9" w:rsidRPr="00F42BA4" w:rsidRDefault="00B233C9" w:rsidP="00B233C9">
      <w:pPr>
        <w:pStyle w:val="NormalWeb"/>
        <w:rPr>
          <w:sz w:val="26"/>
        </w:rPr>
      </w:pPr>
      <w:r w:rsidRPr="00F42BA4">
        <w:rPr>
          <w:sz w:val="26"/>
        </w:rPr>
        <w:t>Nhắc tới bọn bảo bảo, tả tướng lập tức không còn biểu tình khổ sở, vui vẻ hôn nhẹ bảo bảo trong lòng: “Ân, hiện tại có tiểu bảo bối bồi lão nhân cũng được!”</w:t>
      </w:r>
    </w:p>
    <w:p w:rsidR="00B233C9" w:rsidRPr="00F42BA4" w:rsidRDefault="00B233C9" w:rsidP="00B233C9">
      <w:pPr>
        <w:pStyle w:val="NormalWeb"/>
        <w:rPr>
          <w:sz w:val="26"/>
        </w:rPr>
      </w:pPr>
      <w:r w:rsidRPr="00F42BA4">
        <w:rPr>
          <w:sz w:val="26"/>
        </w:rPr>
        <w:t>Mọi người không khỏi cười, Ngọc nhi vốn là cháu gái mà tả tướng yêu quí nhất, hiện tại xuất giá, lão nhân gia ít nhiều có chút buồn bã, sợ hắn tịch mịch, tất cả mọi người cùng hắn tâm sự.</w:t>
      </w:r>
    </w:p>
    <w:p w:rsidR="00B233C9" w:rsidRPr="00F42BA4" w:rsidRDefault="00B233C9" w:rsidP="00B233C9">
      <w:pPr>
        <w:pStyle w:val="NormalWeb"/>
        <w:rPr>
          <w:sz w:val="26"/>
        </w:rPr>
      </w:pPr>
      <w:r w:rsidRPr="00F42BA4">
        <w:rPr>
          <w:sz w:val="26"/>
        </w:rPr>
        <w:t>“Âm nhi, hiện tại đại ca ngươi cùng đệ đệ đều đã có người làm bạn cả đời, ngươi, cũng nên có nơi nương tựa đi ! Ngoại công không muốn thấy ngươi tuổi già cô đơn cả đời!” Tả tướng vẻ mặt đau lòng nhìn Liễm Âm, thở dài một hơi.</w:t>
      </w:r>
    </w:p>
    <w:p w:rsidR="00B233C9" w:rsidRPr="00F42BA4" w:rsidRDefault="00B233C9" w:rsidP="00B233C9">
      <w:pPr>
        <w:pStyle w:val="NormalWeb"/>
        <w:rPr>
          <w:sz w:val="26"/>
        </w:rPr>
      </w:pPr>
      <w:r w:rsidRPr="00F42BA4">
        <w:rPr>
          <w:sz w:val="26"/>
        </w:rPr>
        <w:t>Thấy ngoại công tóc đã bạc mà còn vì chuyện của mình mà lo lắng, Liễm Âm nhất thời cảm thấy vô cùng áy náy, thầm nghĩ: ta yêu Sở Thanh Phong đã là rất có lỗi với Khanh nhi , bây giờ còn làm cho ngoại công lo lắng. Thôi, dù sao Sở Thanh Phong căm ghét ta đến vậy, ta một lòng nghĩ đến hắn cũng vô dụng, không bằng thú một nữ tử vừa ý, sinh hài tử, để ngoại công bớt lo lắng. Ta tuy không yêu nàng, nhưng nhất định sẽ đối tốt với nàng, có lẽ năm rộng tháng dài, nói không chừng rồi sẽ yêu.</w:t>
      </w:r>
    </w:p>
    <w:p w:rsidR="00B233C9" w:rsidRPr="00F42BA4" w:rsidRDefault="00B233C9" w:rsidP="00B233C9">
      <w:pPr>
        <w:pStyle w:val="NormalWeb"/>
        <w:rPr>
          <w:sz w:val="26"/>
        </w:rPr>
      </w:pPr>
      <w:r w:rsidRPr="00F42BA4">
        <w:rPr>
          <w:sz w:val="26"/>
        </w:rPr>
        <w:t>Quyết định như vậy liền đối với Liễm Trần nói: “Đại ca, ta định tái giá, thỉnh đại ca làm chủ cho ta!”</w:t>
      </w:r>
    </w:p>
    <w:p w:rsidR="00B233C9" w:rsidRPr="00F42BA4" w:rsidRDefault="00B233C9" w:rsidP="00B233C9">
      <w:pPr>
        <w:pStyle w:val="NormalWeb"/>
        <w:rPr>
          <w:sz w:val="26"/>
        </w:rPr>
      </w:pPr>
      <w:r w:rsidRPr="00F42BA4">
        <w:rPr>
          <w:sz w:val="26"/>
        </w:rPr>
        <w:t>“Nhị đệ?” Liễm Trần cùng Ly kinh ngạc nhìn nhau một chút, hỏi: “Ngươi thực sự muốn kết hôn?”</w:t>
      </w:r>
    </w:p>
    <w:p w:rsidR="00B233C9" w:rsidRPr="00F42BA4" w:rsidRDefault="00B233C9" w:rsidP="00B233C9">
      <w:pPr>
        <w:pStyle w:val="NormalWeb"/>
        <w:rPr>
          <w:sz w:val="26"/>
        </w:rPr>
      </w:pPr>
      <w:r w:rsidRPr="00F42BA4">
        <w:rPr>
          <w:sz w:val="26"/>
        </w:rPr>
        <w:t>“Đúng vậy, đại ca!” Liễm Âm gật đầu khẳng định.</w:t>
      </w:r>
    </w:p>
    <w:p w:rsidR="00B233C9" w:rsidRPr="00F42BA4" w:rsidRDefault="00B233C9" w:rsidP="00B233C9">
      <w:pPr>
        <w:pStyle w:val="NormalWeb"/>
        <w:rPr>
          <w:sz w:val="26"/>
        </w:rPr>
      </w:pPr>
      <w:r w:rsidRPr="00F42BA4">
        <w:rPr>
          <w:sz w:val="26"/>
        </w:rPr>
        <w:lastRenderedPageBreak/>
        <w:t>Liễm Trần mặc dù nghi ngờ, nhưng cũng cảm thấy vui mừng, thầm nghĩ: Nhị đệ muốn thành gia, cũng là một điều tốt!</w:t>
      </w:r>
    </w:p>
    <w:p w:rsidR="00B233C9" w:rsidRPr="00F42BA4" w:rsidRDefault="00B233C9" w:rsidP="00B233C9">
      <w:pPr>
        <w:pStyle w:val="NormalWeb"/>
        <w:rPr>
          <w:sz w:val="26"/>
        </w:rPr>
      </w:pPr>
      <w:r w:rsidRPr="00F42BA4">
        <w:rPr>
          <w:sz w:val="26"/>
        </w:rPr>
        <w:t>Tả tướng lại kích động kéo tay Liễm Âm nói: “Âm nhi, ngươi, ngươi rốt cục nghĩ thông suốt? Thật tốt quá!” Lại chuyển hướng Liễm Trần nói: “Trần nhi, ngươi nhất định phải tìm nàng dâu tốt cho Âm nhi!”</w:t>
      </w:r>
    </w:p>
    <w:p w:rsidR="00B233C9" w:rsidRPr="00F42BA4" w:rsidRDefault="00B233C9" w:rsidP="00B233C9">
      <w:pPr>
        <w:pStyle w:val="NormalWeb"/>
        <w:rPr>
          <w:sz w:val="26"/>
        </w:rPr>
      </w:pPr>
      <w:r w:rsidRPr="00F42BA4">
        <w:rPr>
          <w:sz w:val="26"/>
        </w:rPr>
        <w:t>Liễm Trần cười gật gật đầu.</w:t>
      </w:r>
    </w:p>
    <w:p w:rsidR="00B233C9" w:rsidRPr="00F42BA4" w:rsidRDefault="00B233C9" w:rsidP="00B233C9">
      <w:pPr>
        <w:pStyle w:val="NormalWeb"/>
        <w:rPr>
          <w:sz w:val="26"/>
        </w:rPr>
      </w:pPr>
      <w:r w:rsidRPr="00F42BA4">
        <w:rPr>
          <w:sz w:val="26"/>
        </w:rPr>
        <w:t>————————</w:t>
      </w:r>
    </w:p>
    <w:p w:rsidR="00B233C9" w:rsidRPr="00F42BA4" w:rsidRDefault="00B233C9" w:rsidP="00B233C9">
      <w:pPr>
        <w:pStyle w:val="NormalWeb"/>
        <w:rPr>
          <w:sz w:val="26"/>
        </w:rPr>
      </w:pPr>
      <w:r w:rsidRPr="00F42BA4">
        <w:rPr>
          <w:sz w:val="26"/>
        </w:rPr>
        <w:t>“Đến đấy, công tử, uống thuốc đi!” Tiểu đồng bưng tới một chén dược đi vào phòng Sở Thanh Phong. Sở Thanh Phong vẫn đứng bất động bên cửa sổ.</w:t>
      </w:r>
    </w:p>
    <w:p w:rsidR="00B233C9" w:rsidRPr="00F42BA4" w:rsidRDefault="00B233C9" w:rsidP="00B233C9">
      <w:pPr>
        <w:pStyle w:val="NormalWeb"/>
        <w:rPr>
          <w:sz w:val="26"/>
        </w:rPr>
      </w:pPr>
      <w:r w:rsidRPr="00F42BA4">
        <w:rPr>
          <w:sz w:val="26"/>
        </w:rPr>
        <w:t>“Ai nha, công tử, ngươi như thế nào lại đứng ở đây, sẽ trúng gió mất! Thân thể ngươi vừa mới khỏe, vạn nhất bị lạnh làm sao bây giờ a?” Tiểu đồng nhanh chóng buông chén thuốc, đi qua kéo Sở Thanh Phong ngồi xuống giường, xoay người cầm chén thuốc đưa đến trước mặt hắn nói: “Uống nhanh đi, công tử!”</w:t>
      </w:r>
    </w:p>
    <w:p w:rsidR="00B233C9" w:rsidRPr="00F42BA4" w:rsidRDefault="00B233C9" w:rsidP="00B233C9">
      <w:pPr>
        <w:pStyle w:val="NormalWeb"/>
        <w:rPr>
          <w:sz w:val="26"/>
        </w:rPr>
      </w:pPr>
      <w:r w:rsidRPr="00F42BA4">
        <w:rPr>
          <w:sz w:val="26"/>
        </w:rPr>
        <w:t>Sở Thanh Phong trầm mặc không nói, bưng chén thuốc uống một hơi cạn sạch, uống xong liền tựa ở bên giường, không nói một lời.</w:t>
      </w:r>
    </w:p>
    <w:p w:rsidR="00B233C9" w:rsidRPr="00F42BA4" w:rsidRDefault="00B233C9" w:rsidP="00B233C9">
      <w:pPr>
        <w:pStyle w:val="NormalWeb"/>
        <w:rPr>
          <w:sz w:val="26"/>
        </w:rPr>
      </w:pPr>
      <w:r w:rsidRPr="00F42BA4">
        <w:rPr>
          <w:sz w:val="26"/>
        </w:rPr>
        <w:t>Tiểu đồng thở dài, thầm nghĩ: công tử từ lần trước phát bệnh, liền mất ăn mất ngủ, ngày nào cũng ngơ ngẩn, người càng ngày càng gầy, thân mình gầy đến mức như da bọc xương , trên mặt một mảnh tái nhợt, không còn đến nửa  điểm của kinh thành đệ nhất danh quan, nhìn còn giống lao bệnh quỷ. Nếu còn như thế này, chỉ sợ bệnh không tiến triển tốt !</w:t>
      </w:r>
    </w:p>
    <w:p w:rsidR="00B233C9" w:rsidRPr="00F42BA4" w:rsidRDefault="00B233C9" w:rsidP="00B233C9">
      <w:pPr>
        <w:pStyle w:val="NormalWeb"/>
        <w:rPr>
          <w:sz w:val="26"/>
        </w:rPr>
      </w:pPr>
      <w:r w:rsidRPr="00F42BA4">
        <w:rPr>
          <w:sz w:val="26"/>
        </w:rPr>
        <w:t>Nhẹ nhàng kéo kéo góc áo Sở Thanh Phong nói: “Công tử, ngài đừng buồn bã ngồi trong phòng nữa, đi ra ngoài giải sầu đi!”</w:t>
      </w:r>
    </w:p>
    <w:p w:rsidR="00B233C9" w:rsidRPr="00F42BA4" w:rsidRDefault="00B233C9" w:rsidP="00B233C9">
      <w:pPr>
        <w:pStyle w:val="NormalWeb"/>
        <w:rPr>
          <w:sz w:val="26"/>
        </w:rPr>
      </w:pPr>
      <w:r w:rsidRPr="00F42BA4">
        <w:rPr>
          <w:sz w:val="26"/>
        </w:rPr>
        <w:t>Sở Thanh Phong giương mắt nhìn tiểu đồng, thấy đứa nhỏ ánh mắt buồn bã nhìn mình, đột nhiên cảm thấy thực có lỗi, mình bị bệnh, đứa nhỏ này ngày ngày đêm đêm chiếu cố mình, cũng mệt mỏi, nhất thời không đành lòng từ chối, gật gật đầu, đứng lên đi ra ngoài.</w:t>
      </w:r>
    </w:p>
    <w:p w:rsidR="00B233C9" w:rsidRPr="00F42BA4" w:rsidRDefault="00B233C9" w:rsidP="00B233C9">
      <w:pPr>
        <w:pStyle w:val="NormalWeb"/>
        <w:rPr>
          <w:sz w:val="26"/>
        </w:rPr>
      </w:pPr>
      <w:r w:rsidRPr="00F42BA4">
        <w:rPr>
          <w:sz w:val="26"/>
        </w:rPr>
        <w:t>Tiểu đồng vẻ mặt vui sướng theo sát , thầm nghĩ: cuối cùng cũng được đi dạo!</w:t>
      </w:r>
    </w:p>
    <w:p w:rsidR="00B233C9" w:rsidRPr="00F42BA4" w:rsidRDefault="00B233C9" w:rsidP="00B233C9">
      <w:pPr>
        <w:pStyle w:val="NormalWeb"/>
        <w:rPr>
          <w:sz w:val="26"/>
        </w:rPr>
      </w:pPr>
      <w:r w:rsidRPr="00F42BA4">
        <w:rPr>
          <w:sz w:val="26"/>
        </w:rPr>
        <w:t>Hai người đi bộ một vòng trong hoa viên, Sở Thanh Phong nhớ ra mình đã mười ngày rồi không tới tiền viện xem xét , cũng không biết tiền viện làm ăn thế nào. Liền phân phó tiểu đồng đi nghỉ ngơi, tự mình đi một mạch đến tiền viện, lúc này đã sau giờ ngọ, khách nhân cũng không quá nhiều, mấy nhóm khách nhân ngồi một bàn,vừa nghe đánh đàn,vừa uống trà nói chuyện phiếm.</w:t>
      </w:r>
    </w:p>
    <w:p w:rsidR="00B233C9" w:rsidRPr="00F42BA4" w:rsidRDefault="00B233C9" w:rsidP="00B233C9">
      <w:pPr>
        <w:pStyle w:val="NormalWeb"/>
        <w:rPr>
          <w:sz w:val="26"/>
        </w:rPr>
      </w:pPr>
      <w:r w:rsidRPr="00F42BA4">
        <w:rPr>
          <w:sz w:val="26"/>
        </w:rPr>
        <w:lastRenderedPageBreak/>
        <w:t>“Các ngươi nghe nói không, Lục Vương gia đã chọn nhị tiểu thư của Lý đại nhân  !”</w:t>
      </w:r>
    </w:p>
    <w:p w:rsidR="00B233C9" w:rsidRPr="00F42BA4" w:rsidRDefault="00B233C9" w:rsidP="00B233C9">
      <w:pPr>
        <w:pStyle w:val="NormalWeb"/>
        <w:rPr>
          <w:sz w:val="26"/>
        </w:rPr>
      </w:pPr>
      <w:r w:rsidRPr="00F42BA4">
        <w:rPr>
          <w:sz w:val="26"/>
        </w:rPr>
        <w:t>Sở Thanh Phong cước bộ chậm lại.</w:t>
      </w:r>
    </w:p>
    <w:p w:rsidR="00B233C9" w:rsidRPr="00F42BA4" w:rsidRDefault="00B233C9" w:rsidP="00B233C9">
      <w:pPr>
        <w:pStyle w:val="NormalWeb"/>
        <w:rPr>
          <w:sz w:val="26"/>
        </w:rPr>
      </w:pPr>
      <w:r w:rsidRPr="00F42BA4">
        <w:rPr>
          <w:sz w:val="26"/>
        </w:rPr>
        <w:t>“Đúng vậy, nghe nói tháng sau sẽ tổ chức hỉ sự !”</w:t>
      </w:r>
    </w:p>
    <w:p w:rsidR="00B233C9" w:rsidRPr="00F42BA4" w:rsidRDefault="00B233C9" w:rsidP="00B233C9">
      <w:pPr>
        <w:pStyle w:val="NormalWeb"/>
        <w:rPr>
          <w:sz w:val="26"/>
        </w:rPr>
      </w:pPr>
      <w:r w:rsidRPr="00F42BA4">
        <w:rPr>
          <w:sz w:val="26"/>
        </w:rPr>
        <w:t>“Lý nhị tiểu thư đúng là có phước ! Lục Vương gia chính là người có quyền thế nhất Hiên Viên quốc, là một nam tử cực kì chung tình !”</w:t>
      </w:r>
    </w:p>
    <w:p w:rsidR="00B233C9" w:rsidRPr="00F42BA4" w:rsidRDefault="00B233C9" w:rsidP="00B233C9">
      <w:pPr>
        <w:pStyle w:val="NormalWeb"/>
        <w:rPr>
          <w:sz w:val="26"/>
        </w:rPr>
      </w:pPr>
      <w:r w:rsidRPr="00F42BA4">
        <w:rPr>
          <w:sz w:val="26"/>
        </w:rPr>
        <w:t>“Đúng vậy! Đáng tiếc ta không có khuê nữ như hoa như ngọc, ai! Bằng không chúng ta cũng dâng bức họa cho Âm vương gia chọn lựa, nói không chừng có thể được chọn, vậy là một bước lên tiên rồi!”</w:t>
      </w:r>
    </w:p>
    <w:p w:rsidR="00B233C9" w:rsidRPr="00F42BA4" w:rsidRDefault="00B233C9" w:rsidP="00B233C9">
      <w:pPr>
        <w:pStyle w:val="NormalWeb"/>
        <w:rPr>
          <w:sz w:val="26"/>
        </w:rPr>
      </w:pPr>
      <w:r w:rsidRPr="00F42BA4">
        <w:rPr>
          <w:sz w:val="26"/>
        </w:rPr>
        <w:t>Sở Thanh Phong loạng choạng thân thể, đi đến trước bàn người kia, run rẩy hỏi: “Các ngươi nói Lục Vương gia, chính là Hiên Viên Liễm Âm?”</w:t>
      </w:r>
    </w:p>
    <w:p w:rsidR="00B233C9" w:rsidRPr="00F42BA4" w:rsidRDefault="00B233C9" w:rsidP="00B233C9">
      <w:pPr>
        <w:pStyle w:val="NormalWeb"/>
        <w:rPr>
          <w:sz w:val="26"/>
        </w:rPr>
      </w:pPr>
      <w:r w:rsidRPr="00F42BA4">
        <w:rPr>
          <w:sz w:val="26"/>
        </w:rPr>
        <w:t>Mọi người thấy hắn tái nhợt, vốn đã thập phần kinh ngạc, giờ phút này thấy hắn đã vậy còn quá lớn mật gọi thẳng tục danh của Lục Vương gia, càng cảm thấy kinh ngạc. Một người khách nhân cười nói: “Sở quán chủ, ngươi bị bệnh nhiều ngày, bên ngoài vì chuyện Lục Vương gia tuyển phi đã náo loạn hết cả lên, hoàng thượng hạ chỉ, bất luận bần phú quý tiện, đều có thể tham tuyển, nhà nào cũng muốn dâng bức họa của con mình vào cung, hiện tại cuối cùng cũng chọn ra được Lý tiểu thư, bằng không còn không biết ồn ào đến bao giờ!”</w:t>
      </w:r>
    </w:p>
    <w:p w:rsidR="00B233C9" w:rsidRPr="00F42BA4" w:rsidRDefault="00B233C9" w:rsidP="00B233C9">
      <w:pPr>
        <w:pStyle w:val="NormalWeb"/>
        <w:rPr>
          <w:sz w:val="26"/>
        </w:rPr>
      </w:pPr>
      <w:r w:rsidRPr="00F42BA4">
        <w:rPr>
          <w:sz w:val="26"/>
        </w:rPr>
        <w:t>Sở Thanh Phong thất thần lui lại mấy bước, bên miệng tràn ra một tia máu, xoay người nghiêng ngả lảo đảo lao ra khỏi Thanh Phong quán, trong đầu một mảnh hỗn loạn: hắn… hắn không phải muốn cùng nữ tử lần trước thành thân? Kia, vậy chẳng phải lần trước ta hiểu lầm? Trong lòng nhất thời lại hối hận.</w:t>
      </w:r>
    </w:p>
    <w:p w:rsidR="00B233C9" w:rsidRPr="00F42BA4" w:rsidRDefault="00B233C9" w:rsidP="00B233C9">
      <w:pPr>
        <w:pStyle w:val="NormalWeb"/>
        <w:rPr>
          <w:sz w:val="26"/>
        </w:rPr>
      </w:pPr>
      <w:r w:rsidRPr="00F42BA4">
        <w:rPr>
          <w:sz w:val="26"/>
        </w:rPr>
        <w:t>Hiện giờ hắn thực sự cùng Lý gia tiểu thư thành thân? Không, ta muốn đi hỏi hắn, hắn có thể có một chút thích ta? Ta muốn đi hỏi hắn.</w:t>
      </w:r>
    </w:p>
    <w:p w:rsidR="00B233C9" w:rsidRPr="00F42BA4" w:rsidRDefault="00B233C9" w:rsidP="00B233C9">
      <w:pPr>
        <w:pStyle w:val="NormalWeb"/>
        <w:rPr>
          <w:sz w:val="26"/>
        </w:rPr>
      </w:pPr>
      <w:r w:rsidRPr="00F42BA4">
        <w:rPr>
          <w:sz w:val="26"/>
        </w:rPr>
        <w:t>Đi một mạch, giống như điên, thất tha thất thểu hướng phía phủ Lục Vương gia. Đột nhiên một chiếc mã xa cấp tốc từ đâu chạy đến, Sở Thanh Phong lại giống như không chút cảm thấy, trong đầu thầm nghĩ  mau đi gặp Liễm Âm, chính miệng hỏi hắn một câu có yêu hay không.</w:t>
      </w:r>
    </w:p>
    <w:p w:rsidR="00B233C9" w:rsidRPr="00F42BA4" w:rsidRDefault="00B233C9" w:rsidP="00B233C9">
      <w:pPr>
        <w:pStyle w:val="NormalWeb"/>
        <w:rPr>
          <w:sz w:val="26"/>
        </w:rPr>
      </w:pPr>
      <w:r w:rsidRPr="00F42BA4">
        <w:rPr>
          <w:sz w:val="26"/>
        </w:rPr>
        <w:t>Mọi người tất cả kinh hô, đều nhắm mắt lại không dám lại nhìn, khi xe ngựa điên cuồng lao tới gần Sở Thanh Phong mới phát giác, cũng đã không thể né tránh, trong lòng đột nhiên từ bỏ: nếu là đã chết, sẽ không phải nhìn hắn cùng nữ nhân khác thành thân! Nhắm hai mắt, chờ thời khắc đó tiến gần.</w:t>
      </w:r>
    </w:p>
    <w:p w:rsidR="00B233C9" w:rsidRPr="00F42BA4" w:rsidRDefault="00B233C9" w:rsidP="00B233C9">
      <w:pPr>
        <w:pStyle w:val="NormalWeb"/>
        <w:rPr>
          <w:sz w:val="26"/>
        </w:rPr>
      </w:pPr>
      <w:r w:rsidRPr="00F42BA4">
        <w:rPr>
          <w:b/>
          <w:bCs/>
          <w:color w:val="FF6600"/>
          <w:sz w:val="26"/>
        </w:rPr>
        <w:t>Đệ thập thất chương:</w:t>
      </w:r>
    </w:p>
    <w:p w:rsidR="00B233C9" w:rsidRPr="00F42BA4" w:rsidRDefault="00B233C9" w:rsidP="00B233C9">
      <w:pPr>
        <w:pStyle w:val="NormalWeb"/>
        <w:rPr>
          <w:sz w:val="26"/>
        </w:rPr>
      </w:pPr>
      <w:r w:rsidRPr="00F42BA4">
        <w:rPr>
          <w:sz w:val="26"/>
        </w:rPr>
        <w:lastRenderedPageBreak/>
        <w:t>Đột nhiên cảm thấy thân thể nhẹ đi, giống như bị ôm lấy, chung quanh truyền đến một trận kinh hô, chỉ nghe thấy bên tai có người vội vàng nói: “Sở công tử, ngươi sao rồi?”</w:t>
      </w:r>
    </w:p>
    <w:p w:rsidR="00B233C9" w:rsidRPr="00F42BA4" w:rsidRDefault="00B233C9" w:rsidP="00B233C9">
      <w:pPr>
        <w:pStyle w:val="NormalWeb"/>
        <w:rPr>
          <w:sz w:val="26"/>
        </w:rPr>
      </w:pPr>
      <w:r w:rsidRPr="00F42BA4">
        <w:rPr>
          <w:sz w:val="26"/>
        </w:rPr>
        <w:t>Sở Thanh Phong chậm rãi mở mắt ra, chỉ thấy một một gương mặt xa lạ, bên cạnh còn một người lo lắng nhìn mình. Sở Thanh Phong biết mình không bị đâm chết, trong lòng ngược lại chẳng có nửa điểm vui sướng, chỉ có đau đớn vô cùng. Nghĩ đến tháng sau, Lý gia tiểu thư kia sẽ được gả cho Liễm Âm , trong lòng đau xót, máu tươi từ trong miệng tràn ra, lẩm bẩm: “Vì sao không cho ta chết !” Nói xong liền ngất đi.</w:t>
      </w:r>
    </w:p>
    <w:p w:rsidR="00B233C9" w:rsidRPr="00F42BA4" w:rsidRDefault="00B233C9" w:rsidP="00B233C9">
      <w:pPr>
        <w:pStyle w:val="NormalWeb"/>
        <w:rPr>
          <w:sz w:val="26"/>
        </w:rPr>
      </w:pPr>
      <w:r w:rsidRPr="00F42BA4">
        <w:rPr>
          <w:sz w:val="26"/>
        </w:rPr>
        <w:t>“Sở công tử! Sở công tử!” Hai người vội vã hô lên, thấy hắn không có phản ứng gì, liếc nhau, nhanh chóng ôm hắn đến hướng Vương phủ.</w:t>
      </w:r>
    </w:p>
    <w:p w:rsidR="00B233C9" w:rsidRPr="00F42BA4" w:rsidRDefault="00B233C9" w:rsidP="00B233C9">
      <w:pPr>
        <w:pStyle w:val="NormalWeb"/>
        <w:rPr>
          <w:sz w:val="26"/>
        </w:rPr>
      </w:pPr>
      <w:r w:rsidRPr="00F42BA4">
        <w:rPr>
          <w:sz w:val="26"/>
        </w:rPr>
        <w:t>————-</w:t>
      </w:r>
    </w:p>
    <w:p w:rsidR="00B233C9" w:rsidRPr="00F42BA4" w:rsidRDefault="00B233C9" w:rsidP="00B233C9">
      <w:pPr>
        <w:pStyle w:val="NormalWeb"/>
        <w:rPr>
          <w:sz w:val="26"/>
        </w:rPr>
      </w:pPr>
      <w:r w:rsidRPr="00F42BA4">
        <w:rPr>
          <w:sz w:val="26"/>
        </w:rPr>
        <w:t>Hai người ôm Sở Thanh Phong, chạy một mạch tới vương phủ, kêu hạ nhân gọi Vân, hai người vừa thấy Vân, một người quỳ xuống bẩm báo: “Vân đại nhân, bọn thuộc hạ phụng mệnh bảo hộ Sở công tử, hôm nay Sở công tử đột nhiên chạy vội trên đường, thiếu chút nữa bị xe ngựa đâm phải, bọn thuộc hạ cứu hắn, hắn lại hộc máu không ngừng, bọn thuộc hạ không biết như thế nào cho phải, đành đưa hắn đến đây!”</w:t>
      </w:r>
    </w:p>
    <w:p w:rsidR="00B233C9" w:rsidRPr="00F42BA4" w:rsidRDefault="00B233C9" w:rsidP="00B233C9">
      <w:pPr>
        <w:pStyle w:val="NormalWeb"/>
        <w:rPr>
          <w:sz w:val="26"/>
        </w:rPr>
      </w:pPr>
      <w:r w:rsidRPr="00F42BA4">
        <w:rPr>
          <w:sz w:val="26"/>
        </w:rPr>
        <w:t>Sắc mặt Vân trầm xuống, vội vã phân phó người đưa Sở Thanh Phong vào nằm nhuyễn tháp, bắt mạch cho hắn, nhướng mày, thầm nghĩ: này rõ ràng là tâm tình tích tụ, tâm mạch bị tổn hại, bệnh  tình đã thập phần nghiêm trọng !</w:t>
      </w:r>
    </w:p>
    <w:p w:rsidR="00B233C9" w:rsidRPr="00F42BA4" w:rsidRDefault="00B233C9" w:rsidP="00B233C9">
      <w:pPr>
        <w:pStyle w:val="NormalWeb"/>
        <w:rPr>
          <w:sz w:val="26"/>
        </w:rPr>
      </w:pPr>
      <w:r w:rsidRPr="00F42BA4">
        <w:rPr>
          <w:sz w:val="26"/>
        </w:rPr>
        <w:t>Liễm Âm vừa nhận được tin báo ngay lập tức sắc mặc tái nhợt chạy vào. Nhìn thấy người trên tháp gầy gò, sắc mặt xanh trắng, khóe miệng còn không ngừng tràn ra tơ máu , nhất thời không thể tin vào hai mắt mình, đây chính là Sở Thanh Phong công tử mỹ mạo vô song sao? Nhào về phía hắn, chạm nhẹ vào khuôn mặt gầy yếu kia: “Thanh Phong, ngươi… ngươi làm sao vậy?”</w:t>
      </w:r>
    </w:p>
    <w:p w:rsidR="00B233C9" w:rsidRPr="00F42BA4" w:rsidRDefault="00B233C9" w:rsidP="00B233C9">
      <w:pPr>
        <w:pStyle w:val="NormalWeb"/>
        <w:rPr>
          <w:sz w:val="26"/>
        </w:rPr>
      </w:pPr>
      <w:r w:rsidRPr="00F42BA4">
        <w:rPr>
          <w:sz w:val="26"/>
        </w:rPr>
        <w:t>Sau một lúc lâu, Sở Thanh Phong chậm rãi mở hai mắt, thấy Liễm Âm trước mặt mình, nhất thời hoảng hốt, còn tưởng mình còn đang trong mộng, khẽ nói: “Âm, ngươi có thể có nửa điểm thích ta? Âm, ngươi là thích ta, đúng không?”</w:t>
      </w:r>
    </w:p>
    <w:p w:rsidR="00B233C9" w:rsidRPr="00F42BA4" w:rsidRDefault="00B233C9" w:rsidP="00B233C9">
      <w:pPr>
        <w:pStyle w:val="NormalWeb"/>
        <w:rPr>
          <w:sz w:val="26"/>
        </w:rPr>
      </w:pPr>
      <w:r w:rsidRPr="00F42BA4">
        <w:rPr>
          <w:sz w:val="26"/>
        </w:rPr>
        <w:t>Thấy hắn ốm yếu như vậy, giờ phút này Liễm Âm cũng không còn muốn che dấu tình cảm của mình, cầm tay hắn thì thầm: “Thanh Phong, ta thích ngươi, ta rất thích!”</w:t>
      </w:r>
    </w:p>
    <w:p w:rsidR="00B233C9" w:rsidRPr="00F42BA4" w:rsidRDefault="00B233C9" w:rsidP="00B233C9">
      <w:pPr>
        <w:pStyle w:val="NormalWeb"/>
        <w:rPr>
          <w:sz w:val="26"/>
        </w:rPr>
      </w:pPr>
      <w:r w:rsidRPr="00F42BA4">
        <w:rPr>
          <w:sz w:val="26"/>
        </w:rPr>
        <w:t>“Ta cũng thích ngươi, Âm, ta rất thích ngươi, ngươi đừng cùng người khác thành thân, ta không muốn nhìn ngươi cùng người khác thành thân, ta chết đi thì tốt rồi!” Sở Thanh Phong thần trí mơ hồ, nói một cách vô thức , bên miệng thỉnh thoảng tràn ra một tia máu tươi, quay đầu, lại ngất đi!</w:t>
      </w:r>
    </w:p>
    <w:p w:rsidR="00B233C9" w:rsidRPr="00F42BA4" w:rsidRDefault="00B233C9" w:rsidP="00B233C9">
      <w:pPr>
        <w:pStyle w:val="NormalWeb"/>
        <w:rPr>
          <w:sz w:val="26"/>
        </w:rPr>
      </w:pPr>
      <w:r w:rsidRPr="00F42BA4">
        <w:rPr>
          <w:sz w:val="26"/>
        </w:rPr>
        <w:lastRenderedPageBreak/>
        <w:t>“Thanh Phong!” Liễm Âm còn chưa kịp kinh hỉ vì lời yêu thương của Sở Thanh Phong đã sợ tới mức hoảng hốt kêu lên, Vân một bên nhanh chóng lấy ra ngân châm châm vào huyệt đạo của Sở Thanh Phong, thuận tay hướng miệng hắn đưa vào một viên thuốc.</w:t>
      </w:r>
    </w:p>
    <w:p w:rsidR="00B233C9" w:rsidRPr="00F42BA4" w:rsidRDefault="00B233C9" w:rsidP="00B233C9">
      <w:pPr>
        <w:pStyle w:val="NormalWeb"/>
        <w:rPr>
          <w:sz w:val="26"/>
        </w:rPr>
      </w:pPr>
      <w:r w:rsidRPr="00F42BA4">
        <w:rPr>
          <w:sz w:val="26"/>
        </w:rPr>
        <w:t>“Vân, hắn… hắn thế nào? Hắn không có việc gì chứ!” Liễm Âm run rẩy kéo góc áo Vân hỏi.</w:t>
      </w:r>
    </w:p>
    <w:p w:rsidR="00B233C9" w:rsidRPr="00F42BA4" w:rsidRDefault="00B233C9" w:rsidP="00B233C9">
      <w:pPr>
        <w:pStyle w:val="NormalWeb"/>
        <w:rPr>
          <w:sz w:val="26"/>
        </w:rPr>
      </w:pPr>
      <w:r w:rsidRPr="00F42BA4">
        <w:rPr>
          <w:sz w:val="26"/>
        </w:rPr>
        <w:t>“Vương gia, Sở công tử tâm tư tích tụ bị thương tâm mạch, cũng không nguy hiểm đến tính mạng, nhưng chính là thân thể bị thương tổn rất nhiều!”</w:t>
      </w:r>
    </w:p>
    <w:p w:rsidR="00B233C9" w:rsidRPr="00F42BA4" w:rsidRDefault="00B233C9" w:rsidP="00B233C9">
      <w:pPr>
        <w:pStyle w:val="NormalWeb"/>
        <w:rPr>
          <w:sz w:val="26"/>
        </w:rPr>
      </w:pPr>
      <w:r w:rsidRPr="00F42BA4">
        <w:rPr>
          <w:sz w:val="26"/>
        </w:rPr>
        <w:t>“Kia hắn vì sao vẫn hộc máu!” Liễm Âm khẩn trương hỏi.</w:t>
      </w:r>
    </w:p>
    <w:p w:rsidR="00B233C9" w:rsidRPr="00F42BA4" w:rsidRDefault="00B233C9" w:rsidP="00B233C9">
      <w:pPr>
        <w:pStyle w:val="NormalWeb"/>
        <w:rPr>
          <w:sz w:val="26"/>
        </w:rPr>
      </w:pPr>
      <w:r w:rsidRPr="00F42BA4">
        <w:rPr>
          <w:sz w:val="26"/>
        </w:rPr>
        <w:t>“Vương gia, Sở công tử phun ra tụ huyết, không phải là chuyện xấu hoàn toàn, ngươi không cần lo lắng!”</w:t>
      </w:r>
    </w:p>
    <w:p w:rsidR="00B233C9" w:rsidRPr="00F42BA4" w:rsidRDefault="00B233C9" w:rsidP="00B233C9">
      <w:pPr>
        <w:pStyle w:val="NormalWeb"/>
        <w:rPr>
          <w:sz w:val="26"/>
        </w:rPr>
      </w:pPr>
      <w:r w:rsidRPr="00F42BA4">
        <w:rPr>
          <w:sz w:val="26"/>
        </w:rPr>
        <w:t>Liễm Âm lúc này mới thoáng yên tâm, si ngốc nhìn Sở Thanh Phong còn đang mê man, từ từ nhớ đến lời nói của hắn. Thầm nghĩ: hắn… hắn vừa rồi nói thích ta, Thanh Phong nói thích ta! Không còn nhớ tới những ngày tháng sầu muộn, trong lòng nhất thời ngọt ngào cực kỳ.</w:t>
      </w:r>
    </w:p>
    <w:p w:rsidR="00B233C9" w:rsidRPr="00F42BA4" w:rsidRDefault="00B233C9" w:rsidP="00B233C9">
      <w:pPr>
        <w:pStyle w:val="NormalWeb"/>
        <w:rPr>
          <w:sz w:val="26"/>
        </w:rPr>
      </w:pPr>
      <w:r w:rsidRPr="00F42BA4">
        <w:rPr>
          <w:sz w:val="26"/>
        </w:rPr>
        <w:t>Nhẹ nhàng xoa hai gò má gầy yếu của hắn, trong lòng lại tê tái, tự trách : Thanh Phong gầy yếu như vậy nhất định là do nghe về việc thành thân của ta, tức giận sinh bệnh! Nhất thời hận chính mình vì sao phải thỉnh đại ca tuyển Vương phi cho hắn. Đột nhiên nhớ tới vừa rồi Sở Thanh Phong không muốn mình thành thân, lập tức vội vã, gọi Vân lại, phân phó  vài câu hắn liền nhanh chóng hướng đến hoàng cung.</w:t>
      </w:r>
    </w:p>
    <w:p w:rsidR="00B233C9" w:rsidRPr="00F42BA4" w:rsidRDefault="00B233C9" w:rsidP="00B233C9">
      <w:pPr>
        <w:pStyle w:val="NormalWeb"/>
        <w:rPr>
          <w:sz w:val="26"/>
        </w:rPr>
      </w:pPr>
      <w:r w:rsidRPr="00F42BA4">
        <w:rPr>
          <w:sz w:val="26"/>
        </w:rPr>
        <w:t>Sở Thanh Phong từ từ tỉnh lại, thấy mình đang nằm trong một căn phòng tao nhã tinh xảo, bên cạnh còn có một nam tử anh tuấn tà mị nhìn mình cười mà không nói,  khẽ hỏi: “Đây là chỗ nào? Ngươi là ai?”</w:t>
      </w:r>
    </w:p>
    <w:p w:rsidR="00B233C9" w:rsidRPr="00F42BA4" w:rsidRDefault="00B233C9" w:rsidP="00B233C9">
      <w:pPr>
        <w:pStyle w:val="NormalWeb"/>
        <w:rPr>
          <w:sz w:val="26"/>
        </w:rPr>
      </w:pPr>
      <w:r w:rsidRPr="00F42BA4">
        <w:rPr>
          <w:sz w:val="26"/>
        </w:rPr>
        <w:t xml:space="preserve">“Sở công tử, đây là trong phủ đệ của người trong lòng ngươi, ta tên là Vân!” Vân hi cười nói. </w:t>
      </w:r>
      <w:r w:rsidRPr="00F42BA4">
        <w:rPr>
          <w:color w:val="FF99CC"/>
          <w:sz w:val="26"/>
        </w:rPr>
        <w:t>&lt;là vừa cười hi hi vừa nói ==!!!&gt;</w:t>
      </w:r>
    </w:p>
    <w:p w:rsidR="00B233C9" w:rsidRPr="00F42BA4" w:rsidRDefault="00B233C9" w:rsidP="00B233C9">
      <w:pPr>
        <w:pStyle w:val="NormalWeb"/>
        <w:rPr>
          <w:sz w:val="26"/>
        </w:rPr>
      </w:pPr>
      <w:r w:rsidRPr="00F42BA4">
        <w:rPr>
          <w:sz w:val="26"/>
        </w:rPr>
        <w:t>“Người trong lòng?” mặt Sở Thanh Phong đỏ dần lên.</w:t>
      </w:r>
    </w:p>
    <w:p w:rsidR="00B233C9" w:rsidRPr="00F42BA4" w:rsidRDefault="00B233C9" w:rsidP="00B233C9">
      <w:pPr>
        <w:pStyle w:val="NormalWeb"/>
        <w:rPr>
          <w:sz w:val="26"/>
        </w:rPr>
      </w:pPr>
      <w:r w:rsidRPr="00F42BA4">
        <w:rPr>
          <w:sz w:val="26"/>
        </w:rPr>
        <w:t>“Đúng vậy, đây là quý phủ của Lục Vương gia! Lục vương gia của chúng ta không phải “Âm” trong lòng ngươi sao?” Vân cười càng khả ố hơn.</w:t>
      </w:r>
    </w:p>
    <w:p w:rsidR="00B233C9" w:rsidRPr="00F42BA4" w:rsidRDefault="00B233C9" w:rsidP="00B233C9">
      <w:pPr>
        <w:pStyle w:val="NormalWeb"/>
        <w:rPr>
          <w:sz w:val="26"/>
        </w:rPr>
      </w:pPr>
      <w:r w:rsidRPr="00F42BA4">
        <w:rPr>
          <w:sz w:val="26"/>
        </w:rPr>
        <w:t>Sở Thanh Phong mặt lại càng đỏ hơn, mình nói mớ lại để cho người khác nghe được, nhất thời vừa thẹn vừa giận. Tức giận đến không buồn nhìn hắn, hai mắt nhìn xung quanh .</w:t>
      </w:r>
    </w:p>
    <w:p w:rsidR="00B233C9" w:rsidRPr="00F42BA4" w:rsidRDefault="00B233C9" w:rsidP="00B233C9">
      <w:pPr>
        <w:pStyle w:val="NormalWeb"/>
        <w:rPr>
          <w:sz w:val="26"/>
        </w:rPr>
      </w:pPr>
      <w:r w:rsidRPr="00F42BA4">
        <w:rPr>
          <w:sz w:val="26"/>
        </w:rPr>
        <w:t>“Đừng tìm, vương gia chúng ta hiện giờ không ở đây!”</w:t>
      </w:r>
    </w:p>
    <w:p w:rsidR="00B233C9" w:rsidRPr="00F42BA4" w:rsidRDefault="00B233C9" w:rsidP="00B233C9">
      <w:pPr>
        <w:pStyle w:val="NormalWeb"/>
        <w:rPr>
          <w:sz w:val="26"/>
        </w:rPr>
      </w:pPr>
      <w:r w:rsidRPr="00F42BA4">
        <w:rPr>
          <w:sz w:val="26"/>
        </w:rPr>
        <w:lastRenderedPageBreak/>
        <w:t>Sở Thanh Phong sắc mặt buồn bã. &lt;em dễ đoán quá mà&gt;</w:t>
      </w:r>
    </w:p>
    <w:p w:rsidR="00B233C9" w:rsidRPr="00F42BA4" w:rsidRDefault="00B233C9" w:rsidP="00B233C9">
      <w:pPr>
        <w:pStyle w:val="NormalWeb"/>
        <w:rPr>
          <w:sz w:val="26"/>
        </w:rPr>
      </w:pPr>
      <w:r w:rsidRPr="00F42BA4">
        <w:rPr>
          <w:sz w:val="26"/>
        </w:rPr>
        <w:t>“Vương gia chúng ta a, nghe người trong lòng hắn nói không muốn nhìn hắn cưới vợ, liền nhanh nhanh chóng chóng vào cung tìm Hoàng Thượng từ hôn!” Vân thong thả nói.</w:t>
      </w:r>
    </w:p>
    <w:p w:rsidR="00B233C9" w:rsidRPr="00F42BA4" w:rsidRDefault="00B233C9" w:rsidP="00B233C9">
      <w:pPr>
        <w:pStyle w:val="NormalWeb"/>
        <w:rPr>
          <w:sz w:val="26"/>
        </w:rPr>
      </w:pPr>
      <w:r w:rsidRPr="00F42BA4">
        <w:rPr>
          <w:sz w:val="26"/>
        </w:rPr>
        <w:t xml:space="preserve">Sở Thanh Phong run lên: Cái gì? Chẳng lẽ những gì ta nghe thấy trong mộng đều là thật? Âm hắn… hắn thích ta? Hắn vì ta đi từ hôn? Sắc mặt vừa trở lại bình thưởng, lại hóa thành hai đóa hồng vân. </w:t>
      </w:r>
      <w:r w:rsidRPr="00F42BA4">
        <w:rPr>
          <w:color w:val="FF99CC"/>
          <w:sz w:val="26"/>
        </w:rPr>
        <w:t>&lt;mây đỏ&gt;</w:t>
      </w:r>
    </w:p>
    <w:p w:rsidR="00B233C9" w:rsidRPr="00F42BA4" w:rsidRDefault="00B233C9" w:rsidP="00B233C9">
      <w:pPr>
        <w:pStyle w:val="NormalWeb"/>
        <w:rPr>
          <w:sz w:val="26"/>
        </w:rPr>
      </w:pPr>
      <w:r w:rsidRPr="00F42BA4">
        <w:rPr>
          <w:sz w:val="26"/>
        </w:rPr>
        <w:t xml:space="preserve">Vân che miệng xích tiếu </w:t>
      </w:r>
      <w:r w:rsidRPr="00F42BA4">
        <w:rPr>
          <w:color w:val="FF6600"/>
          <w:sz w:val="26"/>
        </w:rPr>
        <w:t xml:space="preserve">&lt;tớ nghĩ là cười đểu </w:t>
      </w:r>
      <w:r w:rsidRPr="00F42BA4">
        <w:rPr>
          <w:noProof/>
          <w:color w:val="FF6600"/>
          <w:sz w:val="26"/>
        </w:rPr>
        <w:drawing>
          <wp:inline distT="0" distB="0" distL="0" distR="0">
            <wp:extent cx="142875" cy="142875"/>
            <wp:effectExtent l="19050" t="0" r="9525"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8"/>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F42BA4">
        <w:rPr>
          <w:color w:val="FF6600"/>
          <w:sz w:val="26"/>
        </w:rPr>
        <w:t>)&gt;</w:t>
      </w:r>
      <w:r w:rsidRPr="00F42BA4">
        <w:rPr>
          <w:sz w:val="26"/>
        </w:rPr>
        <w:t>, Sở Thanh Phong ném cho hắn một cái nhìn khinh thường, thầm nghĩ: người này không phải loại đáng ghét bình thường! Đem mặt quay đi, không muốn nhìn cái kẻ đáng ghét này.</w:t>
      </w:r>
    </w:p>
    <w:p w:rsidR="00B233C9" w:rsidRPr="00F42BA4" w:rsidRDefault="00B233C9" w:rsidP="00B233C9">
      <w:pPr>
        <w:pStyle w:val="NormalWeb"/>
        <w:rPr>
          <w:sz w:val="26"/>
        </w:rPr>
      </w:pPr>
      <w:r w:rsidRPr="00F42BA4">
        <w:rPr>
          <w:sz w:val="26"/>
        </w:rPr>
        <w:t>Lại nghe người phía sau cười nhạo: “Vương gia, ngươi xem, người ta mỹ nhân căn bản không thích ngươi, vừa rồi còn cùng ta trò chuyện với nhau thật vui, giờ phút này vừa thấy ngươi tới, lập tức liền quay mặt đi!”</w:t>
      </w:r>
    </w:p>
    <w:p w:rsidR="00B233C9" w:rsidRPr="00F42BA4" w:rsidRDefault="00B233C9" w:rsidP="00B233C9">
      <w:pPr>
        <w:pStyle w:val="NormalWeb"/>
        <w:rPr>
          <w:sz w:val="26"/>
        </w:rPr>
      </w:pPr>
      <w:r w:rsidRPr="00F42BA4">
        <w:rPr>
          <w:sz w:val="26"/>
        </w:rPr>
        <w:t>Sở Thanh Phong quýnh lên, vội vã quay lại, đã thấy Vân vẻ mặt gian tà nhìn mình, phía sau làm gì có bóng dáng của Liễm Âm? Biết hắn đang đùa giỡn mình, nhất thời tức giận đến mức hai má đỏ bừng, quay người qua không thèm phản ứng lại hắn.</w:t>
      </w:r>
    </w:p>
    <w:p w:rsidR="00B233C9" w:rsidRPr="00F42BA4" w:rsidRDefault="00B233C9" w:rsidP="00B233C9">
      <w:pPr>
        <w:pStyle w:val="NormalWeb"/>
        <w:rPr>
          <w:sz w:val="26"/>
        </w:rPr>
      </w:pPr>
      <w:r w:rsidRPr="00F42BA4">
        <w:rPr>
          <w:sz w:val="26"/>
        </w:rPr>
        <w:t>“Vương gia, ngươi đi đi thôi, Sở công tử hiện tại không muốn gặp ngươi, hắn hận ngươi chết đi được!” Một lát sau, phía sau lại vang lên giọng nói đáng ghét của Vân, Sở Thanh Phong vẫn không nhúc nhích, mặc kệ hắn, thầm nghĩ, lại gạt người, ngốc mới tin.</w:t>
      </w:r>
    </w:p>
    <w:p w:rsidR="00B233C9" w:rsidRPr="00F42BA4" w:rsidRDefault="00B233C9" w:rsidP="00B233C9">
      <w:pPr>
        <w:pStyle w:val="NormalWeb"/>
        <w:rPr>
          <w:sz w:val="26"/>
        </w:rPr>
      </w:pPr>
      <w:r w:rsidRPr="00F42BA4">
        <w:rPr>
          <w:sz w:val="26"/>
        </w:rPr>
        <w:t>“Thanh Phong, ngươi… ngươi chớ sinh khí, ta… ta đi trước!” Phía sau đột nhiên truyền đến thanh âm lắp bắp của Liễm Âm.</w:t>
      </w:r>
    </w:p>
    <w:p w:rsidR="00B233C9" w:rsidRPr="00F42BA4" w:rsidRDefault="00B233C9" w:rsidP="00B233C9">
      <w:pPr>
        <w:pStyle w:val="NormalWeb"/>
        <w:rPr>
          <w:sz w:val="26"/>
        </w:rPr>
      </w:pPr>
      <w:r w:rsidRPr="00F42BA4">
        <w:rPr>
          <w:sz w:val="26"/>
        </w:rPr>
        <w:t>Sở Thanh Phong lập tức ngồi dậy, đã thấy Liễm Âm đã xoay người muốn đi, một phen giữ chặt góc áo của hắn, khẽ nói: “Âm, đừng đi, ta… ta không có giận ngươi!”</w:t>
      </w:r>
    </w:p>
    <w:p w:rsidR="00B233C9" w:rsidRPr="00F42BA4" w:rsidRDefault="00B233C9" w:rsidP="00B233C9">
      <w:pPr>
        <w:pStyle w:val="NormalWeb"/>
        <w:rPr>
          <w:sz w:val="26"/>
        </w:rPr>
      </w:pPr>
      <w:r w:rsidRPr="00F42BA4">
        <w:rPr>
          <w:sz w:val="26"/>
        </w:rPr>
        <w:t>Liễm Âm vẻ mặt kinh hỉ xoay người, ngồi vào bên giường, ôm cổ sở Thanh Phong nói: “Thanh Phong, ngươi không giận ta? Thật tốt quá!”</w:t>
      </w:r>
    </w:p>
    <w:p w:rsidR="00B233C9" w:rsidRPr="00F42BA4" w:rsidRDefault="00B233C9" w:rsidP="00B233C9">
      <w:pPr>
        <w:pStyle w:val="NormalWeb"/>
        <w:rPr>
          <w:sz w:val="26"/>
        </w:rPr>
      </w:pPr>
      <w:r w:rsidRPr="00F42BA4">
        <w:rPr>
          <w:sz w:val="26"/>
        </w:rPr>
        <w:t>Sở Thanh Phong mặt nhăn mày nhó như ông lão, chỉ vào Vân nói: “Ta tức là vì hắn!”</w:t>
      </w:r>
    </w:p>
    <w:p w:rsidR="00B233C9" w:rsidRPr="00F42BA4" w:rsidRDefault="00B233C9" w:rsidP="00B233C9">
      <w:pPr>
        <w:pStyle w:val="NormalWeb"/>
        <w:rPr>
          <w:sz w:val="26"/>
        </w:rPr>
      </w:pPr>
      <w:r w:rsidRPr="00F42BA4">
        <w:rPr>
          <w:sz w:val="26"/>
        </w:rPr>
        <w:t>Liễm Âm biết Vân nhất định đem hắn ra giỡn, tức giận nói: “Vân, ngươi nên cút đi đi!”</w:t>
      </w:r>
    </w:p>
    <w:p w:rsidR="00B233C9" w:rsidRPr="00F42BA4" w:rsidRDefault="00B233C9" w:rsidP="00B233C9">
      <w:pPr>
        <w:pStyle w:val="NormalWeb"/>
        <w:rPr>
          <w:sz w:val="26"/>
        </w:rPr>
      </w:pPr>
      <w:r w:rsidRPr="00F42BA4">
        <w:rPr>
          <w:sz w:val="26"/>
        </w:rPr>
        <w:t>Vân còn muốn ở lại xem kịch vui, thấy Liễm Âm đuổi, xích cười nói: “Vương gia trọng sắc khinh bạn !” Nói xong, xoay người rời đi.</w:t>
      </w:r>
    </w:p>
    <w:p w:rsidR="00B233C9" w:rsidRPr="00F42BA4" w:rsidRDefault="00B233C9" w:rsidP="00B233C9">
      <w:pPr>
        <w:pStyle w:val="NormalWeb"/>
        <w:rPr>
          <w:sz w:val="26"/>
        </w:rPr>
      </w:pPr>
      <w:r w:rsidRPr="00F42BA4">
        <w:rPr>
          <w:sz w:val="26"/>
        </w:rPr>
        <w:t>Kẻ đáng ghét vừa rời đi, Sở Thanh Phong liền lộ vẻ tươi cười, ngước nhìn  Liễm Âm, rụt rè hỏi: “Âm, ngươi thích ta thật sao?”</w:t>
      </w:r>
    </w:p>
    <w:p w:rsidR="00B233C9" w:rsidRPr="00F42BA4" w:rsidRDefault="00B233C9" w:rsidP="00B233C9">
      <w:pPr>
        <w:pStyle w:val="NormalWeb"/>
        <w:rPr>
          <w:sz w:val="26"/>
        </w:rPr>
      </w:pPr>
      <w:r w:rsidRPr="00F42BA4">
        <w:rPr>
          <w:sz w:val="26"/>
        </w:rPr>
        <w:lastRenderedPageBreak/>
        <w:t>Liễm Âm nâng mặt hắn, hôn nhẹ một chút rồi nói: “Thanh Phong, ta thích ngươi, từ lần đầu tiên ta đã thích ngươi !”</w:t>
      </w:r>
    </w:p>
    <w:p w:rsidR="00B233C9" w:rsidRPr="00F42BA4" w:rsidRDefault="00B233C9" w:rsidP="00B233C9">
      <w:pPr>
        <w:pStyle w:val="NormalWeb"/>
        <w:rPr>
          <w:sz w:val="26"/>
        </w:rPr>
      </w:pPr>
      <w:r w:rsidRPr="00F42BA4">
        <w:rPr>
          <w:sz w:val="26"/>
        </w:rPr>
        <w:t>Sở Thanh Phong nét mặt buồn bã: “Âm, bởi vì ta giống vợ của ngươi, cho nên ngươi mới thích ta sao?” Trong lòng mặc dù sớm biết, cũng cam tâm làm thế thân của Khanh nhi, nhưng vẫn hi vọng một chút người Liễm Âm yêu chính là mình, chứ không phải dưới cái bóng của Khanh nhi.</w:t>
      </w:r>
    </w:p>
    <w:p w:rsidR="00B233C9" w:rsidRPr="00F42BA4" w:rsidRDefault="00B233C9" w:rsidP="00B233C9">
      <w:pPr>
        <w:pStyle w:val="NormalWeb"/>
        <w:rPr>
          <w:sz w:val="26"/>
        </w:rPr>
      </w:pPr>
      <w:r w:rsidRPr="00F42BA4">
        <w:rPr>
          <w:sz w:val="26"/>
        </w:rPr>
        <w:t>“Có lẽ lúc đầu nhìn thấy ngươi, ta coi ngươi là Khanh nhi, chính là lúc ta hôn ngươi, ta biết ngươi không phải Khanh nhi, đối với ngươi ta vẫn thích cực kỳ. Thanh Phong, người ta yêu chính là ngươi, là Sở Thanh Phong, không phải cái bóng của Khanh nhi, chính là ngươi!” Liễm Âm thở dài nói, “Bất quá Khanh nhi vẫn còn trong lòng ta, ta vẫn yêu  nàng, Thanh Phong, hy vọng ngươi đừng vì thế mà buồn rầu!” Nói xong lo lắng nhìn Sở Thanh Phong.</w:t>
      </w:r>
    </w:p>
    <w:p w:rsidR="00B233C9" w:rsidRPr="00F42BA4" w:rsidRDefault="00B233C9" w:rsidP="00B233C9">
      <w:pPr>
        <w:pStyle w:val="NormalWeb"/>
        <w:rPr>
          <w:sz w:val="26"/>
        </w:rPr>
      </w:pPr>
      <w:r w:rsidRPr="00F42BA4">
        <w:rPr>
          <w:sz w:val="26"/>
        </w:rPr>
        <w:t>Sở Thanh Phong tựa mình vào lồng ngực Liễm Âm, ôn nhu nói: “Âm, ta sao có thể tức giận? Ta  sẽ chỉ vì sắp có một người trọng tình trọng nghĩa như thế làm ái nhân mà cao hứng thôi. Tuy rằng ta có chút ghen tị Khanh nhi muội muội từng có được ngươi, nhưng tin tưởng những ngày tháng sau này, dù thế nào chúng ta cũng sẽ cùng nhau vượt qua.”</w:t>
      </w:r>
    </w:p>
    <w:p w:rsidR="00B233C9" w:rsidRPr="00F42BA4" w:rsidRDefault="00B233C9" w:rsidP="00B233C9">
      <w:pPr>
        <w:pStyle w:val="NormalWeb"/>
        <w:rPr>
          <w:sz w:val="26"/>
        </w:rPr>
      </w:pPr>
      <w:r w:rsidRPr="00F42BA4">
        <w:rPr>
          <w:sz w:val="26"/>
        </w:rPr>
        <w:t>“Ân, ta vừa rồi đã đến trong cung tìm đại ca , thỉnh đại ca từ hôn, ta cùng ngươi vĩnh viễn bên nhau đến đầu bạc răng long!”</w:t>
      </w:r>
    </w:p>
    <w:p w:rsidR="00B233C9" w:rsidRPr="00F42BA4" w:rsidRDefault="00B233C9" w:rsidP="00B233C9">
      <w:pPr>
        <w:pStyle w:val="NormalWeb"/>
        <w:rPr>
          <w:sz w:val="26"/>
        </w:rPr>
      </w:pPr>
      <w:r w:rsidRPr="00F42BA4">
        <w:rPr>
          <w:sz w:val="26"/>
        </w:rPr>
        <w:t>Sở Thanh Phong xúc động hôn Liễm Âm, nước mắt từ mâu trung chảy xuống, có thể có một ái nhân như vậy, còn cầu gì hơn?</w:t>
      </w:r>
    </w:p>
    <w:p w:rsidR="00B233C9" w:rsidRPr="00F42BA4" w:rsidRDefault="00B233C9" w:rsidP="00B233C9">
      <w:pPr>
        <w:pStyle w:val="NormalWeb"/>
        <w:rPr>
          <w:sz w:val="26"/>
        </w:rPr>
      </w:pPr>
      <w:r w:rsidRPr="00F42BA4">
        <w:rPr>
          <w:sz w:val="26"/>
        </w:rPr>
        <w:t>Đột nhiên nghĩ mình chung quy không thể vì Liễm Âm sinh một hài tử, mà Liễm Âm lại thích hài tử như vậy. Lại có chút sợ hãi: “Âm, chính là chúng ta nếu bên nhau, ta… ta không thể cho ngươi một đứa con nối dõi!” Nhất thời thần sắc ảm đạm.</w:t>
      </w:r>
    </w:p>
    <w:p w:rsidR="00B233C9" w:rsidRPr="00F42BA4" w:rsidRDefault="00B233C9" w:rsidP="00B233C9">
      <w:pPr>
        <w:pStyle w:val="NormalWeb"/>
        <w:rPr>
          <w:sz w:val="26"/>
        </w:rPr>
      </w:pPr>
      <w:r w:rsidRPr="00F42BA4">
        <w:rPr>
          <w:sz w:val="26"/>
        </w:rPr>
        <w:t>“Thanh Phong, con nối dõi với ta không sao cả, dù sao đại ca đã có vài người con trai , lại có Diễm nhi cũng có ba đứa con, cho dù ta không có con nối dõi, Hiên Viên gia cũng vẫn là có người kế thừa! Thanh Phong, ta yêu ngươi, ta sẽ không vì cái gì con nối dõi mà từ bỏ tình yêu đối với ngươi!” Liễm Âm kiên định thề ước.</w:t>
      </w:r>
    </w:p>
    <w:p w:rsidR="00B233C9" w:rsidRPr="00F42BA4" w:rsidRDefault="00B233C9" w:rsidP="00B233C9">
      <w:pPr>
        <w:pStyle w:val="NormalWeb"/>
        <w:rPr>
          <w:sz w:val="26"/>
        </w:rPr>
      </w:pPr>
      <w:r w:rsidRPr="00F42BA4">
        <w:rPr>
          <w:sz w:val="26"/>
        </w:rPr>
        <w:t>“Âm, ta yêu ngươi!” Sở Thanh Phong cảm động không nói lên lời, chỉ biết dùng nụ hôn để thể hiện tình cảm của mình.  Hai người hôn nhau thật lâu, chỉ cảm thấy giờ phút này đó là thời khắc đẹp nhất của nhân sinh.</w:t>
      </w:r>
    </w:p>
    <w:p w:rsidR="00F42BA4" w:rsidRPr="00F42BA4" w:rsidRDefault="00F42BA4" w:rsidP="00F42BA4">
      <w:pPr>
        <w:pStyle w:val="NormalWeb"/>
        <w:rPr>
          <w:sz w:val="26"/>
        </w:rPr>
      </w:pPr>
      <w:r w:rsidRPr="00F42BA4">
        <w:rPr>
          <w:rStyle w:val="Strong"/>
          <w:color w:val="FF6600"/>
          <w:sz w:val="26"/>
        </w:rPr>
        <w:t>Đệ thập bát chương:</w:t>
      </w:r>
    </w:p>
    <w:p w:rsidR="00F42BA4" w:rsidRPr="00F42BA4" w:rsidRDefault="00F42BA4" w:rsidP="00F42BA4">
      <w:pPr>
        <w:pStyle w:val="NormalWeb"/>
        <w:rPr>
          <w:sz w:val="26"/>
        </w:rPr>
      </w:pPr>
      <w:r w:rsidRPr="00F42BA4">
        <w:rPr>
          <w:sz w:val="26"/>
        </w:rPr>
        <w:lastRenderedPageBreak/>
        <w:t>Sau giờ ngọ, gió thổi hiu hiu, trời xanh mây trắng, tất cả tựa hồ đều tốt đẹp, Sở Thanh Phong nằm trên giường, chỉ cảm thấy thể xác và tinh thần đều dễ chịu vô cùng, trừ lúc này.</w:t>
      </w:r>
    </w:p>
    <w:p w:rsidR="00F42BA4" w:rsidRPr="00F42BA4" w:rsidRDefault="00F42BA4" w:rsidP="00F42BA4">
      <w:pPr>
        <w:pStyle w:val="NormalWeb"/>
        <w:rPr>
          <w:sz w:val="26"/>
        </w:rPr>
      </w:pPr>
      <w:r w:rsidRPr="00F42BA4">
        <w:rPr>
          <w:sz w:val="26"/>
        </w:rPr>
        <w:t>Nhìn Liễm Âm cẩn cẩn dực dực bưng tới một chén thuốc, hắn nhăn nhó van nài  : “Âm, có thể hay không không cần uống nữa, ta khỏe rồi! Không cần bồi bổ nữa!”</w:t>
      </w:r>
    </w:p>
    <w:p w:rsidR="00F42BA4" w:rsidRPr="00F42BA4" w:rsidRDefault="00F42BA4" w:rsidP="00F42BA4">
      <w:pPr>
        <w:pStyle w:val="NormalWeb"/>
        <w:rPr>
          <w:sz w:val="26"/>
        </w:rPr>
      </w:pPr>
      <w:r w:rsidRPr="00F42BA4">
        <w:rPr>
          <w:sz w:val="26"/>
        </w:rPr>
        <w:t>Hảo hận a! Cái tên Vân đáng ghét kia cho cái gì đại bổ thang, khó uống gần chết, thật nghi ngờ hắn ta có phải là mỗi bát đại bổ thang đều bốc thêm hai nắm hoàng liên không vậy, nếu không sao có thể đắng như vậy? Thế nhưng thấy Liễm Âm vẻ mặt chờ mong, Thanh Phong hai mắt nhắm tịt, một ngụm uống sạch, mím môi mà nuốt hết. Vừa uống xong liền được đút một viên tùng tử đường vào miệng, mỉm cười mở mắt ra, chỉ thấy Liễm Âm vẻ mặt yêu thương chăm chú nhìn mình, lòng bàn tay còn có vài viên tùng tử đường.</w:t>
      </w:r>
    </w:p>
    <w:p w:rsidR="00F42BA4" w:rsidRPr="00F42BA4" w:rsidRDefault="00F42BA4" w:rsidP="00F42BA4">
      <w:pPr>
        <w:pStyle w:val="NormalWeb"/>
        <w:rPr>
          <w:sz w:val="26"/>
        </w:rPr>
      </w:pPr>
      <w:r w:rsidRPr="00F42BA4">
        <w:rPr>
          <w:sz w:val="26"/>
        </w:rPr>
        <w:t>“Thanh Phong, ăn viên đường có tốt hơn không?” Liễm Âm yêu thương hỏi. Mỗi lần thấy Thanh Phong uống thuốc đều khổ sở như thế hắn cũng đau lòng, thế nhưng không uống lại sợ thân thể Phong bất hảo.</w:t>
      </w:r>
    </w:p>
    <w:p w:rsidR="00F42BA4" w:rsidRPr="00F42BA4" w:rsidRDefault="00F42BA4" w:rsidP="00F42BA4">
      <w:pPr>
        <w:pStyle w:val="NormalWeb"/>
        <w:rPr>
          <w:sz w:val="26"/>
        </w:rPr>
      </w:pPr>
      <w:r w:rsidRPr="00F42BA4">
        <w:rPr>
          <w:sz w:val="26"/>
        </w:rPr>
        <w:t>Sở Thanh Phong trong lòng ngọt ngào vô cùng, ôm lấy Liễm Âm khẽ nói: “Ân, rất ngọt!” Nói xong, nhẹ nhàng hôn lên môi Liễm Âm, nhẹ nhàng đưa viên tùng tử đường vào trong miệng của hắn.</w:t>
      </w:r>
    </w:p>
    <w:p w:rsidR="00F42BA4" w:rsidRPr="00F42BA4" w:rsidRDefault="00F42BA4" w:rsidP="00F42BA4">
      <w:pPr>
        <w:pStyle w:val="NormalWeb"/>
        <w:rPr>
          <w:sz w:val="26"/>
        </w:rPr>
      </w:pPr>
      <w:r w:rsidRPr="00F42BA4">
        <w:rPr>
          <w:sz w:val="26"/>
        </w:rPr>
        <w:t>Liễm Âm chỉ cảm thấy vị ngọt trên đầu lưỡi, liếm lộng khắp khoang miệng, thỉnh thoảng trào dâng một trận khoái cảm, phản khách vi chủ một phen áp đảo Sở Thanh Phong , cuồng dã mút cái lưỡi mềm mại, không ngừng liếm lộng giữa hai hàm răng.</w:t>
      </w:r>
    </w:p>
    <w:p w:rsidR="00F42BA4" w:rsidRPr="00F42BA4" w:rsidRDefault="00F42BA4" w:rsidP="00F42BA4">
      <w:pPr>
        <w:pStyle w:val="NormalWeb"/>
        <w:rPr>
          <w:sz w:val="26"/>
        </w:rPr>
      </w:pPr>
      <w:r w:rsidRPr="00F42BA4">
        <w:rPr>
          <w:sz w:val="26"/>
        </w:rPr>
        <w:t>Sở Thanh Phong bị hắn hôn đến tim đập dồn dập, hai má ửng hồng, hai mắt mê ly, không ngăn được tiếng rên rỉ vui sướng. Xả khai áo hắn, Liễm Âm miệng ngậm hai viên tùng tử đường, đặt lên hõm xương quai xanh khêu gợi, nhẹ nhàng liếm lộng, cắn mút. Đầu lưỡi linh hoạt đưa viên đường nho nhỏ lăn đến thù quả trên ngực khiến chúng dính đầy chất lỏng ngọt ngào, Liễm Âm mới ngậm lấy hai viên đường, ngẩng đầu đưa đến miệng Sở Thanh Phong, nhẹ nhàng hôn, lại đi xuống hai tiểu quả mút nhẹ, thì thầm: “Thanh Phong, ngươi thực ngọt!”</w:t>
      </w:r>
    </w:p>
    <w:p w:rsidR="00F42BA4" w:rsidRPr="00F42BA4" w:rsidRDefault="00F42BA4" w:rsidP="00F42BA4">
      <w:pPr>
        <w:pStyle w:val="NormalWeb"/>
        <w:rPr>
          <w:sz w:val="26"/>
        </w:rPr>
      </w:pPr>
      <w:r w:rsidRPr="00F42BA4">
        <w:rPr>
          <w:sz w:val="26"/>
        </w:rPr>
        <w:t>Sở Thanh Phong bị hắn liếm đến nhũn cả người, không ngừng nói: “Âm. . . A. . . Thật thoải mái. . .” Nghe được tiếng ái nhân ngọt ngào đến thế, Liễm Âm cảm thấy cả người như bị thiêu đốt, xé y phục Sở Thanh Phong, một tay hướng tiết khố của hắn, nhẹ nhàng xoa nắn dục vọng dã đứng thẳng từ lâu.</w:t>
      </w:r>
    </w:p>
    <w:p w:rsidR="00F42BA4" w:rsidRPr="00F42BA4" w:rsidRDefault="00F42BA4" w:rsidP="00F42BA4">
      <w:pPr>
        <w:pStyle w:val="NormalWeb"/>
        <w:rPr>
          <w:sz w:val="26"/>
        </w:rPr>
      </w:pPr>
      <w:r w:rsidRPr="00F42BA4">
        <w:rPr>
          <w:sz w:val="26"/>
        </w:rPr>
        <w:t>Sở Thanh Phong thân mình vặn vẹo, vẻ mặt đỏ bừng khẽ nói: “Âm, ta muốn ngươi!”</w:t>
      </w:r>
    </w:p>
    <w:p w:rsidR="00F42BA4" w:rsidRPr="00F42BA4" w:rsidRDefault="00F42BA4" w:rsidP="00F42BA4">
      <w:pPr>
        <w:pStyle w:val="NormalWeb"/>
        <w:rPr>
          <w:sz w:val="26"/>
        </w:rPr>
      </w:pPr>
      <w:r w:rsidRPr="00F42BA4">
        <w:rPr>
          <w:sz w:val="26"/>
        </w:rPr>
        <w:t>Liễm Âm dừng tay, có chút lo lắng : “Thanh Phong, ngươi thân thể còn chưa tốt, ta sợ. . .”</w:t>
      </w:r>
    </w:p>
    <w:p w:rsidR="00F42BA4" w:rsidRPr="00F42BA4" w:rsidRDefault="00F42BA4" w:rsidP="00F42BA4">
      <w:pPr>
        <w:pStyle w:val="NormalWeb"/>
        <w:rPr>
          <w:sz w:val="26"/>
        </w:rPr>
      </w:pPr>
      <w:r w:rsidRPr="00F42BA4">
        <w:rPr>
          <w:sz w:val="26"/>
        </w:rPr>
        <w:lastRenderedPageBreak/>
        <w:t>Sở Thanh Phong cầm tay hắn, sẵng giọng: “Thân thể của ta sớm đã khỏe rồi, ta tự biết!” Nói xong mắc cỡ đỏ mặt, đem y phục trên người cởi ra.</w:t>
      </w:r>
    </w:p>
    <w:p w:rsidR="00F42BA4" w:rsidRPr="00F42BA4" w:rsidRDefault="00F42BA4" w:rsidP="00F42BA4">
      <w:pPr>
        <w:pStyle w:val="NormalWeb"/>
        <w:rPr>
          <w:sz w:val="26"/>
        </w:rPr>
      </w:pPr>
      <w:r w:rsidRPr="00F42BA4">
        <w:rPr>
          <w:sz w:val="26"/>
        </w:rPr>
        <w:t>Liễm Âm đã động tình không ngớt, được ái nhân chủ động, hạ thể càng bành trướng. Sở Thanh Phong một tay cầm hạ thể hắn khẽ cười nói: “Tiểu vương gia đã vội vã như vậy!”</w:t>
      </w:r>
    </w:p>
    <w:p w:rsidR="00F42BA4" w:rsidRPr="00F42BA4" w:rsidRDefault="00F42BA4" w:rsidP="00F42BA4">
      <w:pPr>
        <w:pStyle w:val="NormalWeb"/>
        <w:rPr>
          <w:sz w:val="26"/>
        </w:rPr>
      </w:pPr>
      <w:r w:rsidRPr="00F42BA4">
        <w:rPr>
          <w:sz w:val="26"/>
        </w:rPr>
        <w:t>Mặt Liễm Âm chuyển đỏ, xấu hổ ngừng lại, không dám nhúc nhích. Sở Thanh Phong thấy hắn như vậy, càng yêu thương sâu đậm, một tay cởi quần áo, ghé vào lỗ tai hắn thì thầm: “Âm, ta muốn ngươi! Ta yêu ngươi!”</w:t>
      </w:r>
    </w:p>
    <w:p w:rsidR="00F42BA4" w:rsidRPr="00F42BA4" w:rsidRDefault="00F42BA4" w:rsidP="00F42BA4">
      <w:pPr>
        <w:pStyle w:val="NormalWeb"/>
        <w:rPr>
          <w:sz w:val="26"/>
        </w:rPr>
      </w:pPr>
      <w:r w:rsidRPr="00F42BA4">
        <w:rPr>
          <w:sz w:val="26"/>
        </w:rPr>
        <w:t>Một câu thúc giục, Liễm Âm chỉ cảm thấy dục vọng như bị ép xuống, môi hôn lên da thịt non mềm của Sở Thanh Phong, bàn tay di chuyển, chạm vào dục vọng nóng bỏng của Sở Thanh Phong, vô thức hạ thể rung động…</w:t>
      </w:r>
    </w:p>
    <w:p w:rsidR="00F42BA4" w:rsidRPr="00F42BA4" w:rsidRDefault="00F42BA4" w:rsidP="00F42BA4">
      <w:pPr>
        <w:pStyle w:val="NormalWeb"/>
        <w:rPr>
          <w:sz w:val="26"/>
        </w:rPr>
      </w:pPr>
      <w:r w:rsidRPr="00F42BA4">
        <w:rPr>
          <w:sz w:val="26"/>
        </w:rPr>
        <w:t>Liễm Âm miệng ngậm ngọc trụ trắng noãn khả ái, nhẹ nhàng liếm, đầu lưỡi linh hoạt đùa giỡn tiểu khẩu khẽ mở không ngừng tiết dịch, chủ nhân ngọc trụ đã bị liếm khiến cho cả người mềm nhũn, hai má đỏ bừng, không chịu được van xin: “Âm. . . Ta muốn. . .”</w:t>
      </w:r>
    </w:p>
    <w:p w:rsidR="00F42BA4" w:rsidRPr="00F42BA4" w:rsidRDefault="00F42BA4" w:rsidP="00F42BA4">
      <w:pPr>
        <w:pStyle w:val="NormalWeb"/>
        <w:rPr>
          <w:sz w:val="26"/>
        </w:rPr>
      </w:pPr>
      <w:r w:rsidRPr="00F42BA4">
        <w:rPr>
          <w:sz w:val="26"/>
        </w:rPr>
        <w:t>Thấy hắn vội vã như vậy, Liễm Âm cũng không đùa hắn nữa, ngậm ngọc trụ trơn nhẵn, từ trên xuống dưới xuất nhập, người bên dưới không ngừng rên rỉ sung sướng, đột nhiên thân thể run lên, một tiếng thét kinh hãi, xuất ra trong miệng Liễm Âm tất cả nhiệt tình.</w:t>
      </w:r>
    </w:p>
    <w:p w:rsidR="00F42BA4" w:rsidRPr="00F42BA4" w:rsidRDefault="00F42BA4" w:rsidP="00F42BA4">
      <w:pPr>
        <w:pStyle w:val="NormalWeb"/>
        <w:rPr>
          <w:sz w:val="26"/>
        </w:rPr>
      </w:pPr>
      <w:r w:rsidRPr="00F42BA4">
        <w:rPr>
          <w:sz w:val="26"/>
        </w:rPr>
        <w:t>Cảm xúc mạnh mẽ qua đi, Sở Thanh Phong thở hổn hển, chờ Liễm Âm, một lát đã thấy Liễm Âm ngây ngốc nhìn hạ thể hắn.</w:t>
      </w:r>
    </w:p>
    <w:p w:rsidR="00F42BA4" w:rsidRPr="00F42BA4" w:rsidRDefault="00F42BA4" w:rsidP="00F42BA4">
      <w:pPr>
        <w:pStyle w:val="NormalWeb"/>
        <w:rPr>
          <w:sz w:val="26"/>
        </w:rPr>
      </w:pPr>
      <w:r w:rsidRPr="00F42BA4">
        <w:rPr>
          <w:sz w:val="26"/>
        </w:rPr>
        <w:t>“Âm, ta muốn ngươi!” Sở Thanh Phong đỏ mặt nói. Thầm nghĩ, đồ ngốc này, chuyện này mà cũng muốn ta chủ động sao!</w:t>
      </w:r>
    </w:p>
    <w:p w:rsidR="00F42BA4" w:rsidRPr="00F42BA4" w:rsidRDefault="00F42BA4" w:rsidP="00F42BA4">
      <w:pPr>
        <w:pStyle w:val="NormalWeb"/>
        <w:rPr>
          <w:sz w:val="26"/>
        </w:rPr>
      </w:pPr>
      <w:r w:rsidRPr="00F42BA4">
        <w:rPr>
          <w:sz w:val="26"/>
        </w:rPr>
        <w:t>“Nga!” Liễm Âm đứng dậy lấy một hạp dược cao, dùng tay lấy một ít thuốc, liền cố gắng hướng hậu đình của mình.</w:t>
      </w:r>
    </w:p>
    <w:p w:rsidR="00F42BA4" w:rsidRPr="00F42BA4" w:rsidRDefault="00F42BA4" w:rsidP="00F42BA4">
      <w:pPr>
        <w:pStyle w:val="NormalWeb"/>
        <w:rPr>
          <w:sz w:val="26"/>
        </w:rPr>
      </w:pPr>
      <w:r w:rsidRPr="00F42BA4">
        <w:rPr>
          <w:sz w:val="26"/>
        </w:rPr>
        <w:t>Sở Thanh Phong thoáng chốc ngây dại, kéo lấy tay hắn mắng: “Ngốc tử, ngươi làm cái gì a?”</w:t>
      </w:r>
    </w:p>
    <w:p w:rsidR="00F42BA4" w:rsidRPr="00F42BA4" w:rsidRDefault="00F42BA4" w:rsidP="00F42BA4">
      <w:pPr>
        <w:pStyle w:val="NormalWeb"/>
        <w:rPr>
          <w:sz w:val="26"/>
        </w:rPr>
      </w:pPr>
      <w:r w:rsidRPr="00F42BA4">
        <w:rPr>
          <w:sz w:val="26"/>
        </w:rPr>
        <w:t>“Ta, ta sợ ngươi đau, vì. . .” Liễm Âm thầm nghĩ, ký ức lần trước vẫn còn khắc sâu trong đầu hắn, Sở Thanh Phong thân thể yếu đuối, nhất định chịu không nổi.</w:t>
      </w:r>
    </w:p>
    <w:p w:rsidR="00F42BA4" w:rsidRPr="00F42BA4" w:rsidRDefault="00F42BA4" w:rsidP="00F42BA4">
      <w:pPr>
        <w:pStyle w:val="NormalWeb"/>
        <w:rPr>
          <w:sz w:val="26"/>
        </w:rPr>
      </w:pPr>
      <w:r w:rsidRPr="00F42BA4">
        <w:rPr>
          <w:color w:val="FF6600"/>
          <w:sz w:val="26"/>
        </w:rPr>
        <w:t>(dễ thương ~~~)</w:t>
      </w:r>
    </w:p>
    <w:p w:rsidR="00F42BA4" w:rsidRPr="00F42BA4" w:rsidRDefault="00F42BA4" w:rsidP="00F42BA4">
      <w:pPr>
        <w:pStyle w:val="NormalWeb"/>
        <w:rPr>
          <w:sz w:val="26"/>
        </w:rPr>
      </w:pPr>
      <w:r w:rsidRPr="00F42BA4">
        <w:rPr>
          <w:sz w:val="26"/>
        </w:rPr>
        <w:t>Sở Thanh Phong thoáng chốc rơi lệ, ôm chặt hắn, khẽ nói: “Ngươi tại sao lại đối với ta tốt như vậy? Âm, ngươi là đồ ngốc!”</w:t>
      </w:r>
    </w:p>
    <w:p w:rsidR="00F42BA4" w:rsidRPr="00F42BA4" w:rsidRDefault="00F42BA4" w:rsidP="00F42BA4">
      <w:pPr>
        <w:pStyle w:val="NormalWeb"/>
        <w:rPr>
          <w:sz w:val="26"/>
        </w:rPr>
      </w:pPr>
      <w:r w:rsidRPr="00F42BA4">
        <w:rPr>
          <w:sz w:val="26"/>
        </w:rPr>
        <w:lastRenderedPageBreak/>
        <w:t>Liễm Âm vỗ về hắn, ôn nhu nói: “Thanh Phong, ta yêu ngươi, vì vậy sẽ đối tốt với ngươi, đừng khóc, ta sẽ yêu thương ngươi!”</w:t>
      </w:r>
    </w:p>
    <w:p w:rsidR="00F42BA4" w:rsidRPr="00F42BA4" w:rsidRDefault="00F42BA4" w:rsidP="00F42BA4">
      <w:pPr>
        <w:pStyle w:val="NormalWeb"/>
        <w:rPr>
          <w:sz w:val="26"/>
        </w:rPr>
      </w:pPr>
      <w:r w:rsidRPr="00F42BA4">
        <w:rPr>
          <w:sz w:val="26"/>
        </w:rPr>
        <w:t>“Âm, cũng không chắc sẽ đau, ngươi cẩn thận….. ta, ta sẽ không đau !” Sở Thanh Phong đỏ mặt nói. Xong nằm xuống, ngượng ngùng mở hai chân.</w:t>
      </w:r>
    </w:p>
    <w:p w:rsidR="00F42BA4" w:rsidRPr="00F42BA4" w:rsidRDefault="00F42BA4" w:rsidP="00F42BA4">
      <w:pPr>
        <w:pStyle w:val="NormalWeb"/>
        <w:rPr>
          <w:sz w:val="26"/>
        </w:rPr>
      </w:pPr>
      <w:r w:rsidRPr="00F42BA4">
        <w:rPr>
          <w:sz w:val="26"/>
        </w:rPr>
        <w:t>Liễm Âm phấn chấn lấy một ít dược cao, nhẹ nhàng tại động khẩu phấn hồng vẽ loạn, vừa bôi vừa hỏi: “Thanh Phong, có đau không?”</w:t>
      </w:r>
    </w:p>
    <w:p w:rsidR="00F42BA4" w:rsidRPr="00F42BA4" w:rsidRDefault="00F42BA4" w:rsidP="00F42BA4">
      <w:pPr>
        <w:pStyle w:val="NormalWeb"/>
        <w:rPr>
          <w:sz w:val="26"/>
        </w:rPr>
      </w:pPr>
      <w:r w:rsidRPr="00F42BA4">
        <w:rPr>
          <w:sz w:val="26"/>
        </w:rPr>
        <w:t>Sở Thanh Phong thầm nghĩ: kẻ ngốc, chưa tiến vào, sao có thể đau được? Đỏ mặt lắc đầu.</w:t>
      </w:r>
    </w:p>
    <w:p w:rsidR="00F42BA4" w:rsidRPr="00F42BA4" w:rsidRDefault="00F42BA4" w:rsidP="00F42BA4">
      <w:pPr>
        <w:pStyle w:val="NormalWeb"/>
        <w:rPr>
          <w:sz w:val="26"/>
        </w:rPr>
      </w:pPr>
      <w:r w:rsidRPr="00F42BA4">
        <w:rPr>
          <w:sz w:val="26"/>
        </w:rPr>
        <w:t>Thấy ái nhân không đau, Liễm Âm quyết tâm, nhẹ nhàng tham nhập một ngón tay, rồi lập tức dừng lại, quan sát biểu tình Sở Thanh Phong, thấy hắn không có tỏ vẻ khó chịu, liền nhẹ nhàng thăm dò nội bích, chậm rãi khai thác, ngón tay nhẹ nhàng thâm nhập, đột nhiên Sở Thanh Phong ngâm khẽ, Liễm Âm vội vã dừng lại, đã thấy hắn bất mãn vặn vẹo thân thể: “Âm, còn muốn…”</w:t>
      </w:r>
    </w:p>
    <w:p w:rsidR="00F42BA4" w:rsidRPr="00F42BA4" w:rsidRDefault="00F42BA4" w:rsidP="00F42BA4">
      <w:pPr>
        <w:pStyle w:val="NormalWeb"/>
        <w:rPr>
          <w:sz w:val="26"/>
        </w:rPr>
      </w:pPr>
      <w:r w:rsidRPr="00F42BA4">
        <w:rPr>
          <w:sz w:val="26"/>
        </w:rPr>
        <w:t>Liễm Âm chuyển động ngón tay,  lại nghe thấy ái nhân không ngừng kêu khẽ, dục vọng vừa phát tiết lại chậm rãi đứng thẳng lên, hiểu rồi, thì ra là dễ chịu!</w:t>
      </w:r>
    </w:p>
    <w:p w:rsidR="00F42BA4" w:rsidRPr="00F42BA4" w:rsidRDefault="00F42BA4" w:rsidP="00F42BA4">
      <w:pPr>
        <w:pStyle w:val="NormalWeb"/>
        <w:rPr>
          <w:sz w:val="26"/>
        </w:rPr>
      </w:pPr>
      <w:r w:rsidRPr="00F42BA4">
        <w:rPr>
          <w:sz w:val="26"/>
        </w:rPr>
        <w:t>Được thế tấn công, ngón tay càng vẽ loạn, đùa giỡn khiến cho người dưới thân thở gấp liên tục, trong miệng ngâm khiếu không ngừng, trong nội bích cũng bắt đầu tiết ra dịch thể trơn dính.</w:t>
      </w:r>
    </w:p>
    <w:p w:rsidR="00F42BA4" w:rsidRPr="00F42BA4" w:rsidRDefault="00F42BA4" w:rsidP="00F42BA4">
      <w:pPr>
        <w:pStyle w:val="NormalWeb"/>
        <w:rPr>
          <w:sz w:val="26"/>
        </w:rPr>
      </w:pPr>
      <w:r w:rsidRPr="00F42BA4">
        <w:rPr>
          <w:sz w:val="26"/>
        </w:rPr>
        <w:t>Liễm Âm thuận thế tham nhập thêm một ngón tay, thấy Sở Thanh Phong không hề khó chịu, trái lại sảng khoái kêu to, tiếp tục đưa ba ngón tay vào, không ngừng trừu động, cọ sát điểm mẫn cảm bên trong. Bị đùa giỡn khiến cho Sở Thanh Phong toàn thân đỏ bừng, bị dục vọng dằn vặt vô cùng: “Âm, nhanh lên một chút, ta chịu không nổi! Ta muốn!”</w:t>
      </w:r>
    </w:p>
    <w:p w:rsidR="00F42BA4" w:rsidRPr="00F42BA4" w:rsidRDefault="00F42BA4" w:rsidP="00F42BA4">
      <w:pPr>
        <w:pStyle w:val="NormalWeb"/>
        <w:rPr>
          <w:sz w:val="26"/>
        </w:rPr>
      </w:pPr>
      <w:r w:rsidRPr="00F42BA4">
        <w:rPr>
          <w:sz w:val="26"/>
        </w:rPr>
        <w:t>Liễm Âm cẩn cẩn dực dực đưa dục vọng vì chịu đựng đến mức muốn nổ tung, một chút đi vào mật động ướt át. Sở Thanh Phong cau mày, Liễm Âm nhanh chóng dừng lại, không dám nhúc nhích, đè nén dục vọng, ôn nhu nói: “Thanh Phong, đau sao?”</w:t>
      </w:r>
    </w:p>
    <w:p w:rsidR="00F42BA4" w:rsidRPr="00F42BA4" w:rsidRDefault="00F42BA4" w:rsidP="00F42BA4">
      <w:pPr>
        <w:pStyle w:val="NormalWeb"/>
        <w:rPr>
          <w:sz w:val="26"/>
        </w:rPr>
      </w:pPr>
      <w:r w:rsidRPr="00F42BA4">
        <w:rPr>
          <w:sz w:val="26"/>
        </w:rPr>
        <w:t>“Không sao, vừa rồi có chút khó chịu, thích ứng một chút thì tốt rồi!” Sở Thanh Phong dỗ dành.</w:t>
      </w:r>
    </w:p>
    <w:p w:rsidR="00F42BA4" w:rsidRPr="00F42BA4" w:rsidRDefault="00F42BA4" w:rsidP="00F42BA4">
      <w:pPr>
        <w:pStyle w:val="NormalWeb"/>
        <w:rPr>
          <w:sz w:val="26"/>
        </w:rPr>
      </w:pPr>
      <w:r w:rsidRPr="00F42BA4">
        <w:rPr>
          <w:sz w:val="26"/>
        </w:rPr>
        <w:t>Liễm Âm đem dục vọng đẩy vào sâu trong mật động, động cũng không dám động, rất sợ trân ái bảo bối có nửa điểm khó chịu. Hạ thể truyền đến từng đợt dục vọng làm cho hắn muốn hét thật to, ẩn nhẫn đến mức mồ hôi từng giọt rơi xuống.</w:t>
      </w:r>
    </w:p>
    <w:p w:rsidR="00F42BA4" w:rsidRPr="00F42BA4" w:rsidRDefault="00F42BA4" w:rsidP="00F42BA4">
      <w:pPr>
        <w:pStyle w:val="NormalWeb"/>
        <w:rPr>
          <w:sz w:val="26"/>
        </w:rPr>
      </w:pPr>
      <w:r w:rsidRPr="00F42BA4">
        <w:rPr>
          <w:sz w:val="26"/>
        </w:rPr>
        <w:t>Sở Thanh Phong thấy hắn nhẫn nhịn như vậy, trong lòng từ lâu cảm động vạn phần, gắt gao ôm hắn nói: “Âm, ngươi trước hết cử động nhẹ thôi, ta quen dần là được !”</w:t>
      </w:r>
    </w:p>
    <w:p w:rsidR="00F42BA4" w:rsidRPr="00F42BA4" w:rsidRDefault="00F42BA4" w:rsidP="00F42BA4">
      <w:pPr>
        <w:pStyle w:val="NormalWeb"/>
        <w:rPr>
          <w:sz w:val="26"/>
        </w:rPr>
      </w:pPr>
      <w:r w:rsidRPr="00F42BA4">
        <w:rPr>
          <w:sz w:val="26"/>
        </w:rPr>
        <w:lastRenderedPageBreak/>
        <w:t>Liễm Âm nhẹ nhàng trừu động, chỉ cảm thấy một loại cảm giác sảng khoái chưa từng có chạy dọc khắp thân thể, hận không thể ngay lập tức nâng người ở dưới mình, một trận cuồng trừu mãnh liệt. Thế nhưng sợ ái nhân đau, liền cố chậm rãi động tác. &lt;anh Âm lộ rõ bản mặt là sói nhà XD~ &gt;</w:t>
      </w:r>
    </w:p>
    <w:p w:rsidR="00F42BA4" w:rsidRPr="00F42BA4" w:rsidRDefault="00F42BA4" w:rsidP="00F42BA4">
      <w:pPr>
        <w:pStyle w:val="NormalWeb"/>
        <w:rPr>
          <w:sz w:val="26"/>
        </w:rPr>
      </w:pPr>
      <w:r w:rsidRPr="00F42BA4">
        <w:rPr>
          <w:sz w:val="26"/>
        </w:rPr>
        <w:t>Sở Thanh Phong ban đầu có chút trướng đau nhức, khó chịu, một lát sau liền bị dục hỏa trong cơ thể thiêu đốt, vặn vẹo không ngừng, hai mắt mơ màng giục: “Âm, nhanh lên một chút, ta muốn!”</w:t>
      </w:r>
    </w:p>
    <w:p w:rsidR="00F42BA4" w:rsidRPr="00F42BA4" w:rsidRDefault="00F42BA4" w:rsidP="00F42BA4">
      <w:pPr>
        <w:pStyle w:val="NormalWeb"/>
        <w:rPr>
          <w:sz w:val="26"/>
        </w:rPr>
      </w:pPr>
      <w:r w:rsidRPr="00F42BA4">
        <w:rPr>
          <w:sz w:val="26"/>
        </w:rPr>
        <w:t xml:space="preserve">Được ái nhân thúc giục như vậy, Liễm Âm  nâng mông hắn lên, một trận sáp lộng như cấp phong bạo vũ, Sở Thanh Phong hai mắt phiên bạch </w:t>
      </w:r>
      <w:r w:rsidRPr="00F42BA4">
        <w:rPr>
          <w:color w:val="FF99CC"/>
          <w:sz w:val="26"/>
        </w:rPr>
        <w:t>&lt;mắt trắng dã, cơ mà để thể nghe như SM&gt;</w:t>
      </w:r>
      <w:r w:rsidRPr="00F42BA4">
        <w:rPr>
          <w:sz w:val="26"/>
        </w:rPr>
        <w:t xml:space="preserve"> , trong miệng ngâm kêu, “Âm, ngươi thật khỏe … Chịu không nổi… Dễ chịu muốn chết…”</w:t>
      </w:r>
    </w:p>
    <w:p w:rsidR="00F42BA4" w:rsidRPr="00F42BA4" w:rsidRDefault="00F42BA4" w:rsidP="00F42BA4">
      <w:pPr>
        <w:pStyle w:val="NormalWeb"/>
        <w:rPr>
          <w:sz w:val="26"/>
        </w:rPr>
      </w:pPr>
      <w:r w:rsidRPr="00F42BA4">
        <w:rPr>
          <w:sz w:val="26"/>
        </w:rPr>
        <w:t>Thấy ái nhân thoải mái như vậy, Liễm Âm càng cảm thấy hưng phấn, một trận cuồng trừu mạnh mẽ, Sở Thanh Phong hét một tiếng chói tai, phóng xuất.</w:t>
      </w:r>
    </w:p>
    <w:p w:rsidR="00F42BA4" w:rsidRPr="00F42BA4" w:rsidRDefault="00F42BA4" w:rsidP="00F42BA4">
      <w:pPr>
        <w:pStyle w:val="NormalWeb"/>
        <w:rPr>
          <w:sz w:val="26"/>
        </w:rPr>
      </w:pPr>
      <w:r w:rsidRPr="00F42BA4">
        <w:rPr>
          <w:sz w:val="26"/>
        </w:rPr>
        <w:t>Liễm Âm được mật động một phen kẹp chặt, cũng phóng ra dục vọng.</w:t>
      </w:r>
    </w:p>
    <w:p w:rsidR="00F42BA4" w:rsidRPr="00F42BA4" w:rsidRDefault="00F42BA4" w:rsidP="00F42BA4">
      <w:pPr>
        <w:pStyle w:val="NormalWeb"/>
        <w:rPr>
          <w:sz w:val="26"/>
        </w:rPr>
      </w:pPr>
      <w:r w:rsidRPr="00F42BA4">
        <w:rPr>
          <w:sz w:val="26"/>
        </w:rPr>
        <w:t>Hai người ôm nhau, thở hổn hển, yêu thương nhẹ vỗ về da thịt mềm nhẵn của Sở Thanh Phong, ôn nhu hỏi: “Thanh Phong, có đau không?”</w:t>
      </w:r>
    </w:p>
    <w:p w:rsidR="00F42BA4" w:rsidRPr="00F42BA4" w:rsidRDefault="00F42BA4" w:rsidP="00F42BA4">
      <w:pPr>
        <w:pStyle w:val="NormalWeb"/>
        <w:rPr>
          <w:sz w:val="26"/>
        </w:rPr>
      </w:pPr>
      <w:r w:rsidRPr="00F42BA4">
        <w:rPr>
          <w:sz w:val="26"/>
        </w:rPr>
        <w:t>Sở Thanh Phong hai má đỏ hồng, ngượng ngùng nói: “Không đau, rất thoải mái!”</w:t>
      </w:r>
    </w:p>
    <w:p w:rsidR="00F42BA4" w:rsidRPr="00F42BA4" w:rsidRDefault="00F42BA4" w:rsidP="00F42BA4">
      <w:pPr>
        <w:pStyle w:val="NormalWeb"/>
        <w:rPr>
          <w:sz w:val="26"/>
        </w:rPr>
      </w:pPr>
      <w:r w:rsidRPr="00F42BA4">
        <w:rPr>
          <w:sz w:val="26"/>
        </w:rPr>
        <w:t xml:space="preserve">Liễm Âm ghé vào lỗ tai hắn, nhẹ giọng hỏi: “Một lần nữa được không?” </w:t>
      </w:r>
      <w:r w:rsidRPr="00F42BA4">
        <w:rPr>
          <w:color w:val="FF99CC"/>
          <w:sz w:val="26"/>
        </w:rPr>
        <w:t xml:space="preserve">&lt;=)) ta đã bảo đây là sói mà&gt; </w:t>
      </w:r>
      <w:r w:rsidRPr="00F42BA4">
        <w:rPr>
          <w:color w:val="FF6600"/>
          <w:sz w:val="26"/>
        </w:rPr>
        <w:t>&lt;anh ấy là đại sắc lang, nhà họ Hiên Viên ai cũng là sắc lang, chỉ là bộc lộ ra ngoài ở mức độ nào thôi&gt;</w:t>
      </w:r>
    </w:p>
    <w:p w:rsidR="00F42BA4" w:rsidRPr="00F42BA4" w:rsidRDefault="00F42BA4" w:rsidP="00F42BA4">
      <w:pPr>
        <w:pStyle w:val="NormalWeb"/>
        <w:rPr>
          <w:sz w:val="26"/>
        </w:rPr>
      </w:pPr>
      <w:r w:rsidRPr="00F42BA4">
        <w:rPr>
          <w:sz w:val="26"/>
        </w:rPr>
        <w:t>Sở Thanh Phong véo nhẹ hắn, xấu hổ mắng: “Sắc phôi, đáng ghét!”</w:t>
      </w:r>
    </w:p>
    <w:p w:rsidR="00F42BA4" w:rsidRPr="00F42BA4" w:rsidRDefault="00F42BA4" w:rsidP="00F42BA4">
      <w:pPr>
        <w:pStyle w:val="NormalWeb"/>
        <w:rPr>
          <w:sz w:val="26"/>
        </w:rPr>
      </w:pPr>
      <w:r w:rsidRPr="00F42BA4">
        <w:rPr>
          <w:sz w:val="26"/>
        </w:rPr>
        <w:t xml:space="preserve">Liễm Âm có chút thẹn thùng: “Vậy quên đi, thân thể ngươi còn chưa tốt, không muốn cũng được!” </w:t>
      </w:r>
      <w:r w:rsidRPr="00F42BA4">
        <w:rPr>
          <w:color w:val="FF99CC"/>
          <w:sz w:val="26"/>
        </w:rPr>
        <w:t>&lt;ah nha…. đây là mẫu mực công ý XD~ , cơ mà, sau chương này, thấy anh ý đúng là cún hình người mà =)) &gt;</w:t>
      </w:r>
      <w:r w:rsidRPr="00F42BA4">
        <w:rPr>
          <w:sz w:val="26"/>
        </w:rPr>
        <w:t xml:space="preserve"> &lt;xét về mức độ nào đó, họ Hiên Viên đều là trung khuyển công =)) &gt; Nói xong liền muốn xoay người nằm xuống.</w:t>
      </w:r>
    </w:p>
    <w:p w:rsidR="00F42BA4" w:rsidRPr="00F42BA4" w:rsidRDefault="00F42BA4" w:rsidP="00F42BA4">
      <w:pPr>
        <w:pStyle w:val="NormalWeb"/>
        <w:rPr>
          <w:sz w:val="26"/>
        </w:rPr>
      </w:pPr>
      <w:r w:rsidRPr="00F42BA4">
        <w:rPr>
          <w:sz w:val="26"/>
        </w:rPr>
        <w:t>Sở Thanh Phong ôm chặt hắn, mắng: “Ngốc tử, ngươi muốn là được!” Nói xong mặt đỏ một mảnh, không dám lại nhìn hắn.</w:t>
      </w:r>
    </w:p>
    <w:p w:rsidR="00F42BA4" w:rsidRPr="00F42BA4" w:rsidRDefault="00F42BA4" w:rsidP="00F42BA4">
      <w:pPr>
        <w:pStyle w:val="NormalWeb"/>
        <w:rPr>
          <w:sz w:val="26"/>
        </w:rPr>
      </w:pPr>
      <w:r w:rsidRPr="00F42BA4">
        <w:rPr>
          <w:sz w:val="26"/>
        </w:rPr>
        <w:t>Liễm Âm mặt mày vui vẻ, lập tức trừu động dụng vọng còn nằm trong mật động, lại tiếp tục một trận tình cảm mãnh liệt.</w:t>
      </w:r>
    </w:p>
    <w:p w:rsidR="00F42BA4" w:rsidRPr="00F42BA4" w:rsidRDefault="00F42BA4" w:rsidP="00F42BA4">
      <w:pPr>
        <w:pStyle w:val="NormalWeb"/>
        <w:rPr>
          <w:sz w:val="26"/>
        </w:rPr>
      </w:pPr>
      <w:r w:rsidRPr="00F42BA4">
        <w:rPr>
          <w:rStyle w:val="Strong"/>
          <w:color w:val="FF6600"/>
          <w:sz w:val="26"/>
        </w:rPr>
        <w:t>Đệ thập cửu chương:</w:t>
      </w:r>
    </w:p>
    <w:p w:rsidR="00F42BA4" w:rsidRPr="00F42BA4" w:rsidRDefault="00F42BA4" w:rsidP="00F42BA4">
      <w:pPr>
        <w:pStyle w:val="NormalWeb"/>
        <w:rPr>
          <w:sz w:val="26"/>
        </w:rPr>
      </w:pPr>
      <w:r w:rsidRPr="00F42BA4">
        <w:rPr>
          <w:sz w:val="26"/>
        </w:rPr>
        <w:lastRenderedPageBreak/>
        <w:t>Sở Thanh Phong trở về Thanh Phong quán sau một tháng vắng mặt, đồng thời còn đem theo cả ái nhân – Vương gia đến! Chốc lát trong quán toàn bộ trên dưới vô cùng sửng sốt, mong ước có, đố kị có, chúc phúc có, náo nhiệt cực kỳ.</w:t>
      </w:r>
    </w:p>
    <w:p w:rsidR="00F42BA4" w:rsidRPr="00F42BA4" w:rsidRDefault="00F42BA4" w:rsidP="00F42BA4">
      <w:pPr>
        <w:pStyle w:val="NormalWeb"/>
        <w:rPr>
          <w:sz w:val="26"/>
        </w:rPr>
      </w:pPr>
      <w:r w:rsidRPr="00F42BA4">
        <w:rPr>
          <w:sz w:val="26"/>
        </w:rPr>
        <w:t>Tiểu đồng thấy công tử đã một tháng không gặp, thân thể béo tốt, khí sắc càng tốt vô cùng, nếu so với trước đây thì càng đẹp, mừng rỡ không ngớt, kéo lấy áo Sở Thanh Phong thì thầm: “Công tử, ngươi suýt thì dọa chết Đồng nhi đó, ngươi đi cũng không nói cho ta biết, có phải sợ ta đến tìm hay không a!”</w:t>
      </w:r>
    </w:p>
    <w:p w:rsidR="00F42BA4" w:rsidRPr="00F42BA4" w:rsidRDefault="00F42BA4" w:rsidP="00F42BA4">
      <w:pPr>
        <w:pStyle w:val="NormalWeb"/>
        <w:rPr>
          <w:sz w:val="26"/>
        </w:rPr>
      </w:pPr>
      <w:r w:rsidRPr="00F42BA4">
        <w:rPr>
          <w:sz w:val="26"/>
        </w:rPr>
        <w:t>Sở Thanh Phong vẻ mặt xấu hổ, thầm nghĩ: tiểu gia hỏa này, tự dưng lại nói xấu ta trước mặt mọi người. Bạch liễu tha nhất nhãn nói: “Cái gì mà không nói chứ, ta có cho người báo rồi mà, ta là ở Vương phủ!”</w:t>
      </w:r>
    </w:p>
    <w:p w:rsidR="00F42BA4" w:rsidRPr="00F42BA4" w:rsidRDefault="00F42BA4" w:rsidP="00F42BA4">
      <w:pPr>
        <w:pStyle w:val="NormalWeb"/>
        <w:rPr>
          <w:sz w:val="26"/>
        </w:rPr>
      </w:pPr>
      <w:r w:rsidRPr="00F42BA4">
        <w:rPr>
          <w:sz w:val="26"/>
        </w:rPr>
        <w:t>“Ngươi ba ngày mới thèm cho người báo với ta! Ngươi thừa biết ta ngày ngày tìm ngươi sợ muốn chết!” Tiểu đồng ủy khuất kêu.</w:t>
      </w:r>
    </w:p>
    <w:p w:rsidR="00F42BA4" w:rsidRPr="00F42BA4" w:rsidRDefault="00F42BA4" w:rsidP="00F42BA4">
      <w:pPr>
        <w:pStyle w:val="NormalWeb"/>
        <w:rPr>
          <w:sz w:val="26"/>
        </w:rPr>
      </w:pPr>
      <w:r w:rsidRPr="00F42BA4">
        <w:rPr>
          <w:sz w:val="26"/>
        </w:rPr>
        <w:t>Sở Thanh Phong thấy tiểu gia hỏa này hai mắt rưng rưng, lập tức đầu hàng nhận sai: “Được rồi, Đồng nhi, ta sai rồi!”</w:t>
      </w:r>
    </w:p>
    <w:p w:rsidR="00F42BA4" w:rsidRPr="00F42BA4" w:rsidRDefault="00F42BA4" w:rsidP="00F42BA4">
      <w:pPr>
        <w:pStyle w:val="NormalWeb"/>
        <w:rPr>
          <w:sz w:val="26"/>
        </w:rPr>
      </w:pPr>
      <w:r w:rsidRPr="00F42BA4">
        <w:rPr>
          <w:sz w:val="26"/>
        </w:rPr>
        <w:t xml:space="preserve">“Công tử, lần sau ngươi không được bỏ ta lại mà chạy loạn đâu đó </w:t>
      </w:r>
      <w:r w:rsidRPr="00F42BA4">
        <w:rPr>
          <w:color w:val="FF99CC"/>
          <w:sz w:val="26"/>
        </w:rPr>
        <w:t>&lt;em nó làm như là bạn Phong là trẻ con hay cún nhà ẻm vậy=))&gt;</w:t>
      </w:r>
      <w:r w:rsidRPr="00F42BA4">
        <w:rPr>
          <w:sz w:val="26"/>
        </w:rPr>
        <w:t xml:space="preserve"> , ngươi đã mù đường </w:t>
      </w:r>
      <w:r w:rsidRPr="00F42BA4">
        <w:rPr>
          <w:color w:val="FF99CC"/>
          <w:sz w:val="26"/>
        </w:rPr>
        <w:t>&lt; ta suýt quên cái tài năng giời phú này của bạn Phong nha=)))))))&gt;</w:t>
      </w:r>
      <w:r w:rsidRPr="00F42BA4">
        <w:rPr>
          <w:sz w:val="26"/>
        </w:rPr>
        <w:t>, không ai theo, nói không chừng ngày nào đó sẽ lạc luôn!” Tiểu đồng bĩu môi nói.</w:t>
      </w:r>
    </w:p>
    <w:p w:rsidR="00F42BA4" w:rsidRPr="00F42BA4" w:rsidRDefault="00F42BA4" w:rsidP="00F42BA4">
      <w:pPr>
        <w:pStyle w:val="NormalWeb"/>
        <w:rPr>
          <w:sz w:val="26"/>
        </w:rPr>
      </w:pPr>
      <w:r w:rsidRPr="00F42BA4">
        <w:rPr>
          <w:sz w:val="26"/>
        </w:rPr>
        <w:t>Liễm Âm trong lòng căng thẳng, ôm Sở Thanh Phong ôn nhu hỏi: “Thanh Phong, ngươi không phân biệt được đường phố?” Trong lòng thầm hạ quyết tâm, sau này cùng Thanh Phong không rời xa một bước.</w:t>
      </w:r>
    </w:p>
    <w:p w:rsidR="00F42BA4" w:rsidRPr="00F42BA4" w:rsidRDefault="00F42BA4" w:rsidP="00F42BA4">
      <w:pPr>
        <w:pStyle w:val="NormalWeb"/>
        <w:rPr>
          <w:sz w:val="26"/>
        </w:rPr>
      </w:pPr>
      <w:r w:rsidRPr="00F42BA4">
        <w:rPr>
          <w:sz w:val="26"/>
        </w:rPr>
        <w:t>Sở Thanh Phong nhất thời má một mảnh đỏ bừng, thẹn thùng: “Ta, ta đâu phải không biết? Ta chỉ thị thỉnh thoảng lạc đường!”</w:t>
      </w:r>
    </w:p>
    <w:p w:rsidR="00F42BA4" w:rsidRPr="00F42BA4" w:rsidRDefault="00F42BA4" w:rsidP="00F42BA4">
      <w:pPr>
        <w:pStyle w:val="NormalWeb"/>
        <w:rPr>
          <w:sz w:val="26"/>
        </w:rPr>
      </w:pPr>
      <w:r w:rsidRPr="00F42BA4">
        <w:rPr>
          <w:sz w:val="26"/>
        </w:rPr>
        <w:t xml:space="preserve">“Cái gì thỉnh thoảng lạc đường? Mười lần đi thì tám lần lạc đường!” Tiểu đồng lập tức nói xen vào. </w:t>
      </w:r>
      <w:r w:rsidRPr="00F42BA4">
        <w:rPr>
          <w:color w:val="FF6600"/>
          <w:sz w:val="26"/>
        </w:rPr>
        <w:t>&lt; ô? em giỏi quá, chỉ bị lạc có 8 lần thôi hà =)) &gt;</w:t>
      </w:r>
    </w:p>
    <w:p w:rsidR="00F42BA4" w:rsidRPr="00F42BA4" w:rsidRDefault="00F42BA4" w:rsidP="00F42BA4">
      <w:pPr>
        <w:pStyle w:val="NormalWeb"/>
        <w:rPr>
          <w:sz w:val="26"/>
        </w:rPr>
      </w:pPr>
      <w:r w:rsidRPr="00F42BA4">
        <w:rPr>
          <w:sz w:val="26"/>
        </w:rPr>
        <w:t>Sở Thanh Phong trừng mắt nhìn tiểu đồng, chỉ cảm thấy hài tử này từ bao giờ lại đáng ghét như vậy a!</w:t>
      </w:r>
    </w:p>
    <w:p w:rsidR="00F42BA4" w:rsidRPr="00F42BA4" w:rsidRDefault="00F42BA4" w:rsidP="00F42BA4">
      <w:pPr>
        <w:pStyle w:val="NormalWeb"/>
        <w:rPr>
          <w:sz w:val="26"/>
        </w:rPr>
      </w:pPr>
      <w:r w:rsidRPr="00F42BA4">
        <w:rPr>
          <w:sz w:val="26"/>
        </w:rPr>
        <w:t>Liễm Âm khẽ cười nói: “Thanh Phong, sau này ngươi sẽ không lạc đường nữa đâu, bởi vì ta sẽ luôn đi cùng ngươi!”</w:t>
      </w:r>
    </w:p>
    <w:p w:rsidR="00F42BA4" w:rsidRPr="00F42BA4" w:rsidRDefault="00F42BA4" w:rsidP="00F42BA4">
      <w:pPr>
        <w:pStyle w:val="NormalWeb"/>
        <w:rPr>
          <w:sz w:val="26"/>
        </w:rPr>
      </w:pPr>
      <w:r w:rsidRPr="00F42BA4">
        <w:rPr>
          <w:sz w:val="26"/>
        </w:rPr>
        <w:t>Sở Thanh Phong cảm động cực kỳ, tựa vào người hắn thỏ thẻ: “Âm, ngươi sẽ làm hư ta đó!”</w:t>
      </w:r>
    </w:p>
    <w:p w:rsidR="00F42BA4" w:rsidRPr="00F42BA4" w:rsidRDefault="00F42BA4" w:rsidP="00F42BA4">
      <w:pPr>
        <w:pStyle w:val="NormalWeb"/>
        <w:rPr>
          <w:sz w:val="26"/>
        </w:rPr>
      </w:pPr>
      <w:r w:rsidRPr="00F42BA4">
        <w:rPr>
          <w:sz w:val="26"/>
        </w:rPr>
        <w:lastRenderedPageBreak/>
        <w:t>Liễm Âm ôm sát hắn, ghé vào lỗ tai hắn sủng nịch thì thầm: “Làm hư được thì liền làm hư, ta thích sủng bảo bối Thanh Phong của ta!”</w:t>
      </w:r>
    </w:p>
    <w:p w:rsidR="00F42BA4" w:rsidRPr="00F42BA4" w:rsidRDefault="00F42BA4" w:rsidP="00F42BA4">
      <w:pPr>
        <w:pStyle w:val="NormalWeb"/>
        <w:rPr>
          <w:sz w:val="26"/>
        </w:rPr>
      </w:pPr>
      <w:r w:rsidRPr="00F42BA4">
        <w:rPr>
          <w:sz w:val="26"/>
        </w:rPr>
        <w:t>Sở Thanh Phong thấy hắn ở trước mặt mọi người nói chuyện yêu đương, mặt mũi liền đỏ bừng, mọi người mặc dù chẳng nghe được Vương gia nói gì, nhưng nhất định là nói cái gì tình tứ ngọt ngào, bằng không Sở đại quán chủ cũng sẽ không tỏ vẻ xấu hổ như vậy.</w:t>
      </w:r>
    </w:p>
    <w:p w:rsidR="00F42BA4" w:rsidRPr="00F42BA4" w:rsidRDefault="00F42BA4" w:rsidP="00F42BA4">
      <w:pPr>
        <w:pStyle w:val="NormalWeb"/>
        <w:rPr>
          <w:sz w:val="26"/>
        </w:rPr>
      </w:pPr>
      <w:r w:rsidRPr="00F42BA4">
        <w:rPr>
          <w:sz w:val="26"/>
        </w:rPr>
        <w:t>Trần tiên sinh cảm khái đối Sở Thanh Phong nói: “Thanh Phong, xem ra là Thanh Phong quán lại phải đổi tên rồi, chúc mừng ngươi tìm được ái nhân, chúc các ngươi vĩnh viễn tương thân tương ái.”</w:t>
      </w:r>
    </w:p>
    <w:p w:rsidR="00F42BA4" w:rsidRPr="00F42BA4" w:rsidRDefault="00F42BA4" w:rsidP="00F42BA4">
      <w:pPr>
        <w:pStyle w:val="NormalWeb"/>
        <w:rPr>
          <w:sz w:val="26"/>
        </w:rPr>
      </w:pPr>
      <w:r w:rsidRPr="00F42BA4">
        <w:rPr>
          <w:sz w:val="26"/>
        </w:rPr>
        <w:t>Sở Thanh Phong mắt ngấn lệ nhìn Trần tiên sinh: “Lão sư, cảm tạ người dạy ta lâu như vậy, xin nhận Thanh Phong một lạy!” Nói xong liền hành lễ quỳ lạy, Trần tiên sinh đỡ hắn, trong mắt cũng ngập lệ, vui mừng khôn xiết, cầm tay hắn, nhẹ giọng nói: “Hảo hài tử, hảo hài tử!” Nhưng là cái gì nói cũng nói không nên lời.</w:t>
      </w:r>
    </w:p>
    <w:p w:rsidR="00F42BA4" w:rsidRPr="00F42BA4" w:rsidRDefault="00F42BA4" w:rsidP="00F42BA4">
      <w:pPr>
        <w:pStyle w:val="NormalWeb"/>
        <w:rPr>
          <w:sz w:val="26"/>
        </w:rPr>
      </w:pPr>
      <w:r w:rsidRPr="00F42BA4">
        <w:rPr>
          <w:sz w:val="26"/>
        </w:rPr>
        <w:t>Cùng mọi người hàn huyên một lúc lâu, an bài xong mọi việc ở Thanh Phong quán, Sở Thanh Phong dạo qua một vòng trong phòng, nhưng là cái gì cũng không thu xếp. Liễm Âm hỏi: “Thanh Phong, ngươi không thu xếp đồ đạc sao?”</w:t>
      </w:r>
    </w:p>
    <w:p w:rsidR="00F42BA4" w:rsidRPr="00F42BA4" w:rsidRDefault="00F42BA4" w:rsidP="00F42BA4">
      <w:pPr>
        <w:pStyle w:val="NormalWeb"/>
        <w:rPr>
          <w:sz w:val="26"/>
        </w:rPr>
      </w:pPr>
      <w:r w:rsidRPr="00F42BA4">
        <w:rPr>
          <w:sz w:val="26"/>
        </w:rPr>
        <w:t>“Âm, ta phát hiện nơi này tất cả đều không là của ta! Ta cái gì cũng không muốn mang đi!” Sở Thanh Phong nhớ lại tình cảnh trước đây bị cữu phụ cữu mẫu đem bán, nhớ tới Thường Khinh Hoan chiếu cố mình, ở chỗ này miễn cưỡng vui cười tiếp khách, rồi lại ở chỗ này, gặp được Liễm Âm —— ái nhân trọn đời của mình. Nhất thời trong lòng cảm khái hàng vạn hàng nghìn lần.</w:t>
      </w:r>
    </w:p>
    <w:p w:rsidR="00F42BA4" w:rsidRPr="00F42BA4" w:rsidRDefault="00F42BA4" w:rsidP="00F42BA4">
      <w:pPr>
        <w:pStyle w:val="NormalWeb"/>
        <w:rPr>
          <w:sz w:val="26"/>
        </w:rPr>
      </w:pPr>
      <w:r w:rsidRPr="00F42BA4">
        <w:rPr>
          <w:sz w:val="26"/>
        </w:rPr>
        <w:t>“Vậy thì không cần đem! Chúng ta đi thôi!”</w:t>
      </w:r>
    </w:p>
    <w:p w:rsidR="00F42BA4" w:rsidRPr="00F42BA4" w:rsidRDefault="00F42BA4" w:rsidP="00F42BA4">
      <w:pPr>
        <w:pStyle w:val="NormalWeb"/>
        <w:rPr>
          <w:sz w:val="26"/>
        </w:rPr>
      </w:pPr>
      <w:r w:rsidRPr="00F42BA4">
        <w:rPr>
          <w:sz w:val="26"/>
        </w:rPr>
        <w:t>Sở Thanh Phong gật đầu, cùng Liễm Âm tay trong tay, đi ra Thanh Phong quán.</w:t>
      </w:r>
    </w:p>
    <w:p w:rsidR="00F42BA4" w:rsidRPr="00F42BA4" w:rsidRDefault="00F42BA4" w:rsidP="00F42BA4">
      <w:pPr>
        <w:pStyle w:val="NormalWeb"/>
        <w:rPr>
          <w:sz w:val="26"/>
        </w:rPr>
      </w:pPr>
      <w:r w:rsidRPr="00F42BA4">
        <w:rPr>
          <w:sz w:val="26"/>
        </w:rPr>
        <w:t>“Công tử! Chờ một chút!” Hai người dừng lại cước bộ, chỉ thấy tiểu đồng đang cầm chậu  hồ điệp lan chạy vội ra.</w:t>
      </w:r>
    </w:p>
    <w:p w:rsidR="00F42BA4" w:rsidRPr="00F42BA4" w:rsidRDefault="00F42BA4" w:rsidP="00F42BA4">
      <w:pPr>
        <w:pStyle w:val="NormalWeb"/>
        <w:rPr>
          <w:sz w:val="26"/>
        </w:rPr>
      </w:pPr>
      <w:r w:rsidRPr="00F42BA4">
        <w:rPr>
          <w:sz w:val="26"/>
        </w:rPr>
        <w:t>Hai người nhìn nhau cười, sao lại có thể quên hoa nhi được chứ?</w:t>
      </w:r>
      <w:r w:rsidRPr="00F42BA4">
        <w:rPr>
          <w:color w:val="FF99CC"/>
          <w:sz w:val="26"/>
        </w:rPr>
        <w:t xml:space="preserve">&lt;thực sự là quên rồi mà, qua cầu rút ván a *ngoáy tai*&gt; </w:t>
      </w:r>
      <w:r w:rsidRPr="00F42BA4">
        <w:rPr>
          <w:sz w:val="26"/>
        </w:rPr>
        <w:t>Sở Thanh Phong  đón lấy Hoa nhi, ôm ở trước ngực, ôn nhu nói: “Hoa nhi, cảm tạ ngươi, cảm tạ ngươi đã giúp ta tìm được ái nhân yêu ta trọn đời!”</w:t>
      </w:r>
    </w:p>
    <w:p w:rsidR="00F42BA4" w:rsidRPr="00F42BA4" w:rsidRDefault="00F42BA4" w:rsidP="00F42BA4">
      <w:pPr>
        <w:pStyle w:val="NormalWeb"/>
        <w:jc w:val="center"/>
        <w:rPr>
          <w:sz w:val="26"/>
        </w:rPr>
      </w:pPr>
      <w:r w:rsidRPr="00F42BA4">
        <w:rPr>
          <w:rStyle w:val="Strong"/>
          <w:sz w:val="26"/>
        </w:rPr>
        <w:t>[-Hoàn-]</w:t>
      </w:r>
    </w:p>
    <w:p w:rsidR="00843C2A" w:rsidRPr="00F42BA4" w:rsidRDefault="00843C2A">
      <w:pPr>
        <w:rPr>
          <w:sz w:val="28"/>
        </w:rPr>
      </w:pPr>
    </w:p>
    <w:sectPr w:rsidR="00843C2A" w:rsidRPr="00F42BA4" w:rsidSect="008401F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301" w:rsidRDefault="00305301" w:rsidP="00B233C9">
      <w:pPr>
        <w:spacing w:line="240" w:lineRule="auto"/>
      </w:pPr>
      <w:r>
        <w:separator/>
      </w:r>
    </w:p>
  </w:endnote>
  <w:endnote w:type="continuationSeparator" w:id="1">
    <w:p w:rsidR="00305301" w:rsidRDefault="00305301" w:rsidP="00B233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57C" w:rsidRDefault="0038157C">
    <w:pPr>
      <w:pStyle w:val="Footer"/>
      <w:pBdr>
        <w:top w:val="thinThickSmallGap" w:sz="24" w:space="1" w:color="622423" w:themeColor="accent2" w:themeShade="7F"/>
      </w:pBdr>
      <w:rPr>
        <w:rFonts w:asciiTheme="majorHAnsi" w:hAnsiTheme="majorHAnsi"/>
      </w:rPr>
    </w:pPr>
    <w:r>
      <w:rPr>
        <w:rFonts w:asciiTheme="majorHAnsi" w:hAnsiTheme="majorHAnsi"/>
      </w:rPr>
      <w:t>[Edit: VQ – Beta: Mặc Nhiên]</w:t>
    </w:r>
    <w:r>
      <w:rPr>
        <w:rFonts w:asciiTheme="majorHAnsi" w:hAnsiTheme="majorHAnsi"/>
      </w:rPr>
      <w:ptab w:relativeTo="margin" w:alignment="right" w:leader="none"/>
    </w:r>
    <w:r>
      <w:rPr>
        <w:rFonts w:asciiTheme="majorHAnsi" w:hAnsiTheme="majorHAnsi"/>
      </w:rPr>
      <w:t xml:space="preserve">Page </w:t>
    </w:r>
    <w:fldSimple w:instr=" PAGE   \* MERGEFORMAT ">
      <w:r w:rsidR="0005296F" w:rsidRPr="0005296F">
        <w:rPr>
          <w:rFonts w:asciiTheme="majorHAnsi" w:hAnsiTheme="majorHAnsi"/>
          <w:noProof/>
        </w:rPr>
        <w:t>3</w:t>
      </w:r>
    </w:fldSimple>
  </w:p>
  <w:p w:rsidR="00B233C9" w:rsidRDefault="00B233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301" w:rsidRDefault="00305301" w:rsidP="00B233C9">
      <w:pPr>
        <w:spacing w:line="240" w:lineRule="auto"/>
      </w:pPr>
      <w:r>
        <w:separator/>
      </w:r>
    </w:p>
  </w:footnote>
  <w:footnote w:type="continuationSeparator" w:id="1">
    <w:p w:rsidR="00305301" w:rsidRDefault="00305301" w:rsidP="00B233C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3C9" w:rsidRDefault="0038157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t>
    </w:r>
    <w:sdt>
      <w:sdtPr>
        <w:rPr>
          <w:rFonts w:asciiTheme="majorHAnsi" w:eastAsiaTheme="majorEastAsia" w:hAnsiTheme="majorHAnsi" w:cstheme="majorBidi"/>
          <w:sz w:val="32"/>
          <w:szCs w:val="32"/>
        </w:rPr>
        <w:alias w:val="Title"/>
        <w:id w:val="77738743"/>
        <w:placeholder>
          <w:docPart w:val="547FB2A5F5CA4653ADA0EE8EB9892646"/>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32"/>
            <w:szCs w:val="32"/>
          </w:rPr>
          <w:t>Liễm Âm vấ</w:t>
        </w:r>
        <w:r w:rsidR="00F42BA4">
          <w:rPr>
            <w:rFonts w:asciiTheme="majorHAnsi" w:eastAsiaTheme="majorEastAsia" w:hAnsiTheme="majorHAnsi" w:cstheme="majorBidi"/>
            <w:sz w:val="32"/>
            <w:szCs w:val="32"/>
          </w:rPr>
          <w:t>n tình – Ả</w:t>
        </w:r>
        <w:r>
          <w:rPr>
            <w:rFonts w:asciiTheme="majorHAnsi" w:eastAsiaTheme="majorEastAsia" w:hAnsiTheme="majorHAnsi" w:cstheme="majorBidi"/>
            <w:sz w:val="32"/>
            <w:szCs w:val="32"/>
          </w:rPr>
          <w:t>m Dạ Nguyệt]</w:t>
        </w:r>
      </w:sdtContent>
    </w:sdt>
  </w:p>
  <w:p w:rsidR="00B233C9" w:rsidRDefault="0005296F">
    <w:pPr>
      <w:pStyle w:val="Header"/>
    </w:pPr>
    <w:r>
      <w:tab/>
      <w:t>[http://minqiu.wordpress.com]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13057"/>
    <w:rsid w:val="0005296F"/>
    <w:rsid w:val="000C0B91"/>
    <w:rsid w:val="00110261"/>
    <w:rsid w:val="00305301"/>
    <w:rsid w:val="0038157C"/>
    <w:rsid w:val="00680C36"/>
    <w:rsid w:val="00797A5B"/>
    <w:rsid w:val="008401F0"/>
    <w:rsid w:val="00843C2A"/>
    <w:rsid w:val="00913057"/>
    <w:rsid w:val="00B233C9"/>
    <w:rsid w:val="00D3453B"/>
    <w:rsid w:val="00DE27DF"/>
    <w:rsid w:val="00F42BA4"/>
    <w:rsid w:val="00F52BE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6"/>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1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057"/>
    <w:pPr>
      <w:spacing w:before="100" w:beforeAutospacing="1" w:after="100" w:afterAutospacing="1" w:line="240" w:lineRule="auto"/>
    </w:pPr>
    <w:rPr>
      <w:rFonts w:eastAsia="Times New Roman" w:cs="Times New Roman"/>
      <w:sz w:val="24"/>
      <w:szCs w:val="24"/>
    </w:rPr>
  </w:style>
  <w:style w:type="character" w:styleId="Strong">
    <w:name w:val="Strong"/>
    <w:basedOn w:val="DefaultParagraphFont"/>
    <w:uiPriority w:val="22"/>
    <w:qFormat/>
    <w:rsid w:val="00913057"/>
    <w:rPr>
      <w:b/>
      <w:bCs/>
    </w:rPr>
  </w:style>
  <w:style w:type="paragraph" w:styleId="BalloonText">
    <w:name w:val="Balloon Text"/>
    <w:basedOn w:val="Normal"/>
    <w:link w:val="BalloonTextChar"/>
    <w:uiPriority w:val="99"/>
    <w:semiHidden/>
    <w:unhideWhenUsed/>
    <w:rsid w:val="00B233C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3C9"/>
    <w:rPr>
      <w:rFonts w:ascii="Tahoma" w:hAnsi="Tahoma" w:cs="Tahoma"/>
      <w:sz w:val="16"/>
      <w:szCs w:val="16"/>
    </w:rPr>
  </w:style>
  <w:style w:type="character" w:styleId="Hyperlink">
    <w:name w:val="Hyperlink"/>
    <w:basedOn w:val="DefaultParagraphFont"/>
    <w:uiPriority w:val="99"/>
    <w:unhideWhenUsed/>
    <w:rsid w:val="00B233C9"/>
    <w:rPr>
      <w:color w:val="0000FF"/>
      <w:u w:val="single"/>
    </w:rPr>
  </w:style>
  <w:style w:type="paragraph" w:styleId="Header">
    <w:name w:val="header"/>
    <w:basedOn w:val="Normal"/>
    <w:link w:val="HeaderChar"/>
    <w:uiPriority w:val="99"/>
    <w:unhideWhenUsed/>
    <w:rsid w:val="00B233C9"/>
    <w:pPr>
      <w:tabs>
        <w:tab w:val="center" w:pos="4680"/>
        <w:tab w:val="right" w:pos="9360"/>
      </w:tabs>
      <w:spacing w:line="240" w:lineRule="auto"/>
    </w:pPr>
  </w:style>
  <w:style w:type="character" w:customStyle="1" w:styleId="HeaderChar">
    <w:name w:val="Header Char"/>
    <w:basedOn w:val="DefaultParagraphFont"/>
    <w:link w:val="Header"/>
    <w:uiPriority w:val="99"/>
    <w:rsid w:val="00B233C9"/>
  </w:style>
  <w:style w:type="paragraph" w:styleId="Footer">
    <w:name w:val="footer"/>
    <w:basedOn w:val="Normal"/>
    <w:link w:val="FooterChar"/>
    <w:uiPriority w:val="99"/>
    <w:unhideWhenUsed/>
    <w:rsid w:val="00B233C9"/>
    <w:pPr>
      <w:tabs>
        <w:tab w:val="center" w:pos="4680"/>
        <w:tab w:val="right" w:pos="9360"/>
      </w:tabs>
      <w:spacing w:line="240" w:lineRule="auto"/>
    </w:pPr>
  </w:style>
  <w:style w:type="character" w:customStyle="1" w:styleId="FooterChar">
    <w:name w:val="Footer Char"/>
    <w:basedOn w:val="DefaultParagraphFont"/>
    <w:link w:val="Footer"/>
    <w:uiPriority w:val="99"/>
    <w:rsid w:val="00B233C9"/>
  </w:style>
</w:styles>
</file>

<file path=word/webSettings.xml><?xml version="1.0" encoding="utf-8"?>
<w:webSettings xmlns:r="http://schemas.openxmlformats.org/officeDocument/2006/relationships" xmlns:w="http://schemas.openxmlformats.org/wordprocessingml/2006/main">
  <w:divs>
    <w:div w:id="183443122">
      <w:bodyDiv w:val="1"/>
      <w:marLeft w:val="0"/>
      <w:marRight w:val="0"/>
      <w:marTop w:val="0"/>
      <w:marBottom w:val="0"/>
      <w:divBdr>
        <w:top w:val="none" w:sz="0" w:space="0" w:color="auto"/>
        <w:left w:val="none" w:sz="0" w:space="0" w:color="auto"/>
        <w:bottom w:val="none" w:sz="0" w:space="0" w:color="auto"/>
        <w:right w:val="none" w:sz="0" w:space="0" w:color="auto"/>
      </w:divBdr>
    </w:div>
    <w:div w:id="247272790">
      <w:bodyDiv w:val="1"/>
      <w:marLeft w:val="0"/>
      <w:marRight w:val="0"/>
      <w:marTop w:val="0"/>
      <w:marBottom w:val="0"/>
      <w:divBdr>
        <w:top w:val="none" w:sz="0" w:space="0" w:color="auto"/>
        <w:left w:val="none" w:sz="0" w:space="0" w:color="auto"/>
        <w:bottom w:val="none" w:sz="0" w:space="0" w:color="auto"/>
        <w:right w:val="none" w:sz="0" w:space="0" w:color="auto"/>
      </w:divBdr>
    </w:div>
    <w:div w:id="276645390">
      <w:bodyDiv w:val="1"/>
      <w:marLeft w:val="0"/>
      <w:marRight w:val="0"/>
      <w:marTop w:val="0"/>
      <w:marBottom w:val="0"/>
      <w:divBdr>
        <w:top w:val="none" w:sz="0" w:space="0" w:color="auto"/>
        <w:left w:val="none" w:sz="0" w:space="0" w:color="auto"/>
        <w:bottom w:val="none" w:sz="0" w:space="0" w:color="auto"/>
        <w:right w:val="none" w:sz="0" w:space="0" w:color="auto"/>
      </w:divBdr>
    </w:div>
    <w:div w:id="423109529">
      <w:bodyDiv w:val="1"/>
      <w:marLeft w:val="0"/>
      <w:marRight w:val="0"/>
      <w:marTop w:val="0"/>
      <w:marBottom w:val="0"/>
      <w:divBdr>
        <w:top w:val="none" w:sz="0" w:space="0" w:color="auto"/>
        <w:left w:val="none" w:sz="0" w:space="0" w:color="auto"/>
        <w:bottom w:val="none" w:sz="0" w:space="0" w:color="auto"/>
        <w:right w:val="none" w:sz="0" w:space="0" w:color="auto"/>
      </w:divBdr>
      <w:divsChild>
        <w:div w:id="639195515">
          <w:marLeft w:val="0"/>
          <w:marRight w:val="0"/>
          <w:marTop w:val="0"/>
          <w:marBottom w:val="0"/>
          <w:divBdr>
            <w:top w:val="none" w:sz="0" w:space="0" w:color="auto"/>
            <w:left w:val="none" w:sz="0" w:space="0" w:color="auto"/>
            <w:bottom w:val="none" w:sz="0" w:space="0" w:color="auto"/>
            <w:right w:val="none" w:sz="0" w:space="0" w:color="auto"/>
          </w:divBdr>
        </w:div>
        <w:div w:id="1974827117">
          <w:marLeft w:val="0"/>
          <w:marRight w:val="0"/>
          <w:marTop w:val="0"/>
          <w:marBottom w:val="0"/>
          <w:divBdr>
            <w:top w:val="none" w:sz="0" w:space="0" w:color="auto"/>
            <w:left w:val="none" w:sz="0" w:space="0" w:color="auto"/>
            <w:bottom w:val="none" w:sz="0" w:space="0" w:color="auto"/>
            <w:right w:val="none" w:sz="0" w:space="0" w:color="auto"/>
          </w:divBdr>
        </w:div>
      </w:divsChild>
    </w:div>
    <w:div w:id="576478371">
      <w:bodyDiv w:val="1"/>
      <w:marLeft w:val="0"/>
      <w:marRight w:val="0"/>
      <w:marTop w:val="0"/>
      <w:marBottom w:val="0"/>
      <w:divBdr>
        <w:top w:val="none" w:sz="0" w:space="0" w:color="auto"/>
        <w:left w:val="none" w:sz="0" w:space="0" w:color="auto"/>
        <w:bottom w:val="none" w:sz="0" w:space="0" w:color="auto"/>
        <w:right w:val="none" w:sz="0" w:space="0" w:color="auto"/>
      </w:divBdr>
    </w:div>
    <w:div w:id="624241021">
      <w:bodyDiv w:val="1"/>
      <w:marLeft w:val="0"/>
      <w:marRight w:val="0"/>
      <w:marTop w:val="0"/>
      <w:marBottom w:val="0"/>
      <w:divBdr>
        <w:top w:val="none" w:sz="0" w:space="0" w:color="auto"/>
        <w:left w:val="none" w:sz="0" w:space="0" w:color="auto"/>
        <w:bottom w:val="none" w:sz="0" w:space="0" w:color="auto"/>
        <w:right w:val="none" w:sz="0" w:space="0" w:color="auto"/>
      </w:divBdr>
    </w:div>
    <w:div w:id="706877008">
      <w:bodyDiv w:val="1"/>
      <w:marLeft w:val="0"/>
      <w:marRight w:val="0"/>
      <w:marTop w:val="0"/>
      <w:marBottom w:val="0"/>
      <w:divBdr>
        <w:top w:val="none" w:sz="0" w:space="0" w:color="auto"/>
        <w:left w:val="none" w:sz="0" w:space="0" w:color="auto"/>
        <w:bottom w:val="none" w:sz="0" w:space="0" w:color="auto"/>
        <w:right w:val="none" w:sz="0" w:space="0" w:color="auto"/>
      </w:divBdr>
    </w:div>
    <w:div w:id="855658585">
      <w:bodyDiv w:val="1"/>
      <w:marLeft w:val="0"/>
      <w:marRight w:val="0"/>
      <w:marTop w:val="0"/>
      <w:marBottom w:val="0"/>
      <w:divBdr>
        <w:top w:val="none" w:sz="0" w:space="0" w:color="auto"/>
        <w:left w:val="none" w:sz="0" w:space="0" w:color="auto"/>
        <w:bottom w:val="none" w:sz="0" w:space="0" w:color="auto"/>
        <w:right w:val="none" w:sz="0" w:space="0" w:color="auto"/>
      </w:divBdr>
    </w:div>
    <w:div w:id="870536273">
      <w:bodyDiv w:val="1"/>
      <w:marLeft w:val="0"/>
      <w:marRight w:val="0"/>
      <w:marTop w:val="0"/>
      <w:marBottom w:val="0"/>
      <w:divBdr>
        <w:top w:val="none" w:sz="0" w:space="0" w:color="auto"/>
        <w:left w:val="none" w:sz="0" w:space="0" w:color="auto"/>
        <w:bottom w:val="none" w:sz="0" w:space="0" w:color="auto"/>
        <w:right w:val="none" w:sz="0" w:space="0" w:color="auto"/>
      </w:divBdr>
    </w:div>
    <w:div w:id="1289048954">
      <w:bodyDiv w:val="1"/>
      <w:marLeft w:val="0"/>
      <w:marRight w:val="0"/>
      <w:marTop w:val="0"/>
      <w:marBottom w:val="0"/>
      <w:divBdr>
        <w:top w:val="none" w:sz="0" w:space="0" w:color="auto"/>
        <w:left w:val="none" w:sz="0" w:space="0" w:color="auto"/>
        <w:bottom w:val="none" w:sz="0" w:space="0" w:color="auto"/>
        <w:right w:val="none" w:sz="0" w:space="0" w:color="auto"/>
      </w:divBdr>
    </w:div>
    <w:div w:id="1575122275">
      <w:bodyDiv w:val="1"/>
      <w:marLeft w:val="0"/>
      <w:marRight w:val="0"/>
      <w:marTop w:val="0"/>
      <w:marBottom w:val="0"/>
      <w:divBdr>
        <w:top w:val="none" w:sz="0" w:space="0" w:color="auto"/>
        <w:left w:val="none" w:sz="0" w:space="0" w:color="auto"/>
        <w:bottom w:val="none" w:sz="0" w:space="0" w:color="auto"/>
        <w:right w:val="none" w:sz="0" w:space="0" w:color="auto"/>
      </w:divBdr>
    </w:div>
    <w:div w:id="1617709307">
      <w:bodyDiv w:val="1"/>
      <w:marLeft w:val="0"/>
      <w:marRight w:val="0"/>
      <w:marTop w:val="0"/>
      <w:marBottom w:val="0"/>
      <w:divBdr>
        <w:top w:val="none" w:sz="0" w:space="0" w:color="auto"/>
        <w:left w:val="none" w:sz="0" w:space="0" w:color="auto"/>
        <w:bottom w:val="none" w:sz="0" w:space="0" w:color="auto"/>
        <w:right w:val="none" w:sz="0" w:space="0" w:color="auto"/>
      </w:divBdr>
    </w:div>
    <w:div w:id="1665472639">
      <w:bodyDiv w:val="1"/>
      <w:marLeft w:val="0"/>
      <w:marRight w:val="0"/>
      <w:marTop w:val="0"/>
      <w:marBottom w:val="0"/>
      <w:divBdr>
        <w:top w:val="none" w:sz="0" w:space="0" w:color="auto"/>
        <w:left w:val="none" w:sz="0" w:space="0" w:color="auto"/>
        <w:bottom w:val="none" w:sz="0" w:space="0" w:color="auto"/>
        <w:right w:val="none" w:sz="0" w:space="0" w:color="auto"/>
      </w:divBdr>
    </w:div>
    <w:div w:id="1720278886">
      <w:bodyDiv w:val="1"/>
      <w:marLeft w:val="0"/>
      <w:marRight w:val="0"/>
      <w:marTop w:val="0"/>
      <w:marBottom w:val="0"/>
      <w:divBdr>
        <w:top w:val="none" w:sz="0" w:space="0" w:color="auto"/>
        <w:left w:val="none" w:sz="0" w:space="0" w:color="auto"/>
        <w:bottom w:val="none" w:sz="0" w:space="0" w:color="auto"/>
        <w:right w:val="none" w:sz="0" w:space="0" w:color="auto"/>
      </w:divBdr>
    </w:div>
    <w:div w:id="1720661461">
      <w:bodyDiv w:val="1"/>
      <w:marLeft w:val="0"/>
      <w:marRight w:val="0"/>
      <w:marTop w:val="0"/>
      <w:marBottom w:val="0"/>
      <w:divBdr>
        <w:top w:val="none" w:sz="0" w:space="0" w:color="auto"/>
        <w:left w:val="none" w:sz="0" w:space="0" w:color="auto"/>
        <w:bottom w:val="none" w:sz="0" w:space="0" w:color="auto"/>
        <w:right w:val="none" w:sz="0" w:space="0" w:color="auto"/>
      </w:divBdr>
    </w:div>
    <w:div w:id="1852447704">
      <w:bodyDiv w:val="1"/>
      <w:marLeft w:val="0"/>
      <w:marRight w:val="0"/>
      <w:marTop w:val="0"/>
      <w:marBottom w:val="0"/>
      <w:divBdr>
        <w:top w:val="none" w:sz="0" w:space="0" w:color="auto"/>
        <w:left w:val="none" w:sz="0" w:space="0" w:color="auto"/>
        <w:bottom w:val="none" w:sz="0" w:space="0" w:color="auto"/>
        <w:right w:val="none" w:sz="0" w:space="0" w:color="auto"/>
      </w:divBdr>
    </w:div>
    <w:div w:id="1890455190">
      <w:bodyDiv w:val="1"/>
      <w:marLeft w:val="0"/>
      <w:marRight w:val="0"/>
      <w:marTop w:val="0"/>
      <w:marBottom w:val="0"/>
      <w:divBdr>
        <w:top w:val="none" w:sz="0" w:space="0" w:color="auto"/>
        <w:left w:val="none" w:sz="0" w:space="0" w:color="auto"/>
        <w:bottom w:val="none" w:sz="0" w:space="0" w:color="auto"/>
        <w:right w:val="none" w:sz="0" w:space="0" w:color="auto"/>
      </w:divBdr>
    </w:div>
    <w:div w:id="203758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ieuthienthien.wordpress.com/category/li%E1%BB%85m-am-v%E1%BA%A5n-tinh/" TargetMode="Externa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inqiu.wordpres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7FB2A5F5CA4653ADA0EE8EB9892646"/>
        <w:category>
          <w:name w:val="General"/>
          <w:gallery w:val="placeholder"/>
        </w:category>
        <w:types>
          <w:type w:val="bbPlcHdr"/>
        </w:types>
        <w:behaviors>
          <w:behavior w:val="content"/>
        </w:behaviors>
        <w:guid w:val="{B73761F9-87F9-4E5D-A1C5-AE75F94465F8}"/>
      </w:docPartPr>
      <w:docPartBody>
        <w:p w:rsidR="00A21082" w:rsidRDefault="00D306EA" w:rsidP="00D306EA">
          <w:pPr>
            <w:pStyle w:val="547FB2A5F5CA4653ADA0EE8EB989264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306EA"/>
    <w:rsid w:val="0078235B"/>
    <w:rsid w:val="00A21082"/>
    <w:rsid w:val="00D306E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0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7FB2A5F5CA4653ADA0EE8EB9892646">
    <w:name w:val="547FB2A5F5CA4653ADA0EE8EB9892646"/>
    <w:rsid w:val="00D306EA"/>
  </w:style>
  <w:style w:type="paragraph" w:customStyle="1" w:styleId="66569849612442D1AD46DD692FDCB263">
    <w:name w:val="66569849612442D1AD46DD692FDCB263"/>
    <w:rsid w:val="00D306E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54</Pages>
  <Words>18105</Words>
  <Characters>103201</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Liễm Âm vấn tình – Ảm Dạ Nguyệt]</dc:title>
  <dc:creator>Carol_le</dc:creator>
  <cp:lastModifiedBy>Carol_le</cp:lastModifiedBy>
  <cp:revision>6</cp:revision>
  <dcterms:created xsi:type="dcterms:W3CDTF">2010-09-23T05:18:00Z</dcterms:created>
  <dcterms:modified xsi:type="dcterms:W3CDTF">2010-10-01T12:08:00Z</dcterms:modified>
</cp:coreProperties>
</file>